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13E" w:rsidRPr="00901A33" w:rsidRDefault="0092613E" w:rsidP="00B0549A">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proofErr w:type="spellStart"/>
      <w:r w:rsidR="00B0549A">
        <w:rPr>
          <w:rFonts w:hint="cs"/>
          <w:b/>
          <w:bCs/>
          <w:u w:val="single"/>
          <w:rtl/>
          <w:lang w:eastAsia="en-US"/>
        </w:rPr>
        <w:t>סע"ש</w:t>
      </w:r>
      <w:proofErr w:type="spellEnd"/>
      <w:r w:rsidR="00B0549A">
        <w:rPr>
          <w:rFonts w:hint="cs"/>
          <w:b/>
          <w:bCs/>
          <w:u w:val="single"/>
          <w:rtl/>
          <w:lang w:eastAsia="en-US"/>
        </w:rPr>
        <w:t xml:space="preserve"> 6928-10-19</w:t>
      </w:r>
    </w:p>
    <w:p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rsidR="0092613E" w:rsidRPr="00E519EC" w:rsidRDefault="00B0549A" w:rsidP="00B0549A">
      <w:pPr>
        <w:pStyle w:val="40"/>
        <w:spacing w:before="0"/>
        <w:ind w:left="0" w:firstLine="0"/>
        <w:jc w:val="right"/>
        <w:rPr>
          <w:b/>
          <w:bCs/>
          <w:rtl/>
          <w:lang w:eastAsia="en-US"/>
        </w:rPr>
      </w:pPr>
      <w:r w:rsidRPr="00E519EC">
        <w:rPr>
          <w:rFonts w:hint="cs"/>
          <w:b/>
          <w:bCs/>
          <w:rtl/>
          <w:lang w:eastAsia="en-US"/>
        </w:rPr>
        <w:t>בפני סגן נשיא בית הדין,</w:t>
      </w:r>
    </w:p>
    <w:p w:rsidR="00B0549A" w:rsidRPr="00E519EC" w:rsidRDefault="00B0549A" w:rsidP="00B0549A">
      <w:pPr>
        <w:pStyle w:val="40"/>
        <w:spacing w:before="0"/>
        <w:ind w:left="0" w:firstLine="0"/>
        <w:jc w:val="right"/>
        <w:rPr>
          <w:b/>
          <w:bCs/>
          <w:rtl/>
          <w:lang w:eastAsia="en-US"/>
        </w:rPr>
      </w:pPr>
      <w:r w:rsidRPr="00E519EC">
        <w:rPr>
          <w:rFonts w:hint="cs"/>
          <w:b/>
          <w:bCs/>
          <w:rtl/>
          <w:lang w:eastAsia="en-US"/>
        </w:rPr>
        <w:t xml:space="preserve">כבוד השופט </w:t>
      </w:r>
      <w:proofErr w:type="spellStart"/>
      <w:r w:rsidRPr="00E519EC">
        <w:rPr>
          <w:rFonts w:hint="cs"/>
          <w:b/>
          <w:bCs/>
          <w:rtl/>
          <w:lang w:eastAsia="en-US"/>
        </w:rPr>
        <w:t>כאמל</w:t>
      </w:r>
      <w:proofErr w:type="spellEnd"/>
      <w:r w:rsidRPr="00E519EC">
        <w:rPr>
          <w:rFonts w:hint="cs"/>
          <w:b/>
          <w:bCs/>
          <w:rtl/>
          <w:lang w:eastAsia="en-US"/>
        </w:rPr>
        <w:t xml:space="preserve"> אבו </w:t>
      </w:r>
      <w:proofErr w:type="spellStart"/>
      <w:r w:rsidRPr="00E519EC">
        <w:rPr>
          <w:rFonts w:hint="cs"/>
          <w:b/>
          <w:bCs/>
          <w:rtl/>
          <w:lang w:eastAsia="en-US"/>
        </w:rPr>
        <w:t>קאעוד</w:t>
      </w:r>
      <w:proofErr w:type="spellEnd"/>
    </w:p>
    <w:p w:rsidR="00B0549A" w:rsidRDefault="00B0549A" w:rsidP="00442D58">
      <w:pPr>
        <w:pStyle w:val="40"/>
        <w:spacing w:before="0"/>
        <w:ind w:left="0" w:firstLine="0"/>
        <w:rPr>
          <w:rtl/>
          <w:lang w:eastAsia="en-US"/>
        </w:rPr>
      </w:pPr>
    </w:p>
    <w:p w:rsidR="0011146C" w:rsidRDefault="0011146C" w:rsidP="00442D58">
      <w:pPr>
        <w:pStyle w:val="40"/>
        <w:spacing w:before="0"/>
        <w:ind w:hanging="1335"/>
        <w:rPr>
          <w:b/>
          <w:bCs/>
          <w:rtl/>
        </w:rPr>
      </w:pPr>
    </w:p>
    <w:p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rsidR="0092613E" w:rsidRPr="00901A33" w:rsidRDefault="0092613E" w:rsidP="00442D58">
      <w:pPr>
        <w:pStyle w:val="40"/>
        <w:spacing w:before="0"/>
        <w:ind w:left="0" w:firstLine="0"/>
        <w:rPr>
          <w:rtl/>
          <w:lang w:eastAsia="en-US"/>
        </w:rPr>
      </w:pPr>
    </w:p>
    <w:p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 xml:space="preserve">טל, </w:t>
      </w:r>
      <w:proofErr w:type="spellStart"/>
      <w:r w:rsidRPr="00901A33">
        <w:rPr>
          <w:rFonts w:hint="cs"/>
          <w:b/>
          <w:bCs/>
          <w:rtl/>
          <w:lang w:eastAsia="en-US"/>
        </w:rPr>
        <w:t>קדרי</w:t>
      </w:r>
      <w:proofErr w:type="spellEnd"/>
      <w:r w:rsidRPr="00901A33">
        <w:rPr>
          <w:rFonts w:hint="cs"/>
          <w:b/>
          <w:bCs/>
          <w:rtl/>
          <w:lang w:eastAsia="en-US"/>
        </w:rPr>
        <w:t>, שמיר</w:t>
      </w:r>
      <w:r w:rsidR="0092613E" w:rsidRPr="00901A33">
        <w:rPr>
          <w:rFonts w:hint="cs"/>
          <w:b/>
          <w:bCs/>
          <w:rtl/>
          <w:lang w:eastAsia="en-US"/>
        </w:rPr>
        <w:t xml:space="preserve"> ושות'- עורכי דין </w:t>
      </w:r>
    </w:p>
    <w:p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rsidR="009B48BB" w:rsidRPr="00901A33" w:rsidRDefault="001907C8" w:rsidP="004866D7">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004866D7">
        <w:rPr>
          <w:rFonts w:hint="cs"/>
          <w:b/>
          <w:bCs/>
          <w:u w:val="single"/>
          <w:rtl/>
          <w:lang w:eastAsia="en-US"/>
        </w:rPr>
        <w:t>המבקש</w:t>
      </w:r>
      <w:r w:rsidR="008F5336">
        <w:rPr>
          <w:rFonts w:hint="cs"/>
          <w:b/>
          <w:bCs/>
          <w:u w:val="single"/>
          <w:rtl/>
          <w:lang w:eastAsia="en-US"/>
        </w:rPr>
        <w:t xml:space="preserve"> / ה</w:t>
      </w:r>
      <w:r w:rsidRPr="00901A33">
        <w:rPr>
          <w:rFonts w:hint="cs"/>
          <w:b/>
          <w:bCs/>
          <w:u w:val="single"/>
          <w:rtl/>
          <w:lang w:eastAsia="en-US"/>
        </w:rPr>
        <w:t>תובע</w:t>
      </w:r>
    </w:p>
    <w:p w:rsidR="0092613E" w:rsidRPr="00901A33" w:rsidRDefault="0092613E" w:rsidP="00442D58">
      <w:pPr>
        <w:pStyle w:val="40"/>
        <w:spacing w:before="0"/>
        <w:ind w:left="0" w:firstLine="0"/>
        <w:rPr>
          <w:rtl/>
          <w:lang w:eastAsia="en-US"/>
        </w:rPr>
      </w:pPr>
    </w:p>
    <w:p w:rsidR="0092613E"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xml:space="preserve">- נ  ג  ד </w:t>
      </w:r>
      <w:r w:rsidR="00932D99">
        <w:rPr>
          <w:b/>
          <w:bCs/>
          <w:rtl/>
          <w:lang w:eastAsia="en-US"/>
        </w:rPr>
        <w:t>–</w:t>
      </w:r>
    </w:p>
    <w:p w:rsidR="00932D99" w:rsidRPr="00901A33" w:rsidRDefault="00932D99" w:rsidP="00442D58">
      <w:pPr>
        <w:pStyle w:val="40"/>
        <w:spacing w:before="0"/>
        <w:ind w:left="0" w:firstLine="0"/>
        <w:rPr>
          <w:b/>
          <w:bCs/>
          <w:rtl/>
          <w:lang w:eastAsia="en-US"/>
        </w:rPr>
      </w:pPr>
    </w:p>
    <w:p w:rsidR="0092613E" w:rsidRPr="00901A33" w:rsidRDefault="0092613E" w:rsidP="00442D58">
      <w:pPr>
        <w:pStyle w:val="40"/>
        <w:spacing w:before="0"/>
        <w:ind w:left="0" w:firstLine="0"/>
        <w:rPr>
          <w:rtl/>
          <w:lang w:eastAsia="en-US"/>
        </w:rPr>
      </w:pPr>
    </w:p>
    <w:p w:rsidR="00917C45" w:rsidRPr="00901A33" w:rsidRDefault="00917C45" w:rsidP="00057EF8">
      <w:pPr>
        <w:pStyle w:val="40"/>
        <w:numPr>
          <w:ilvl w:val="0"/>
          <w:numId w:val="3"/>
        </w:numPr>
        <w:tabs>
          <w:tab w:val="clear" w:pos="942"/>
        </w:tabs>
        <w:spacing w:before="0"/>
        <w:rPr>
          <w:b/>
          <w:bCs/>
          <w:rtl/>
        </w:rPr>
      </w:pPr>
      <w:r w:rsidRPr="00901A33">
        <w:rPr>
          <w:rFonts w:hint="eastAsia"/>
          <w:b/>
          <w:bCs/>
          <w:rtl/>
        </w:rPr>
        <w:t>נציבות</w:t>
      </w:r>
      <w:r w:rsidRPr="00901A33">
        <w:rPr>
          <w:b/>
          <w:bCs/>
          <w:rtl/>
        </w:rPr>
        <w:t xml:space="preserve"> שירות המדינה </w:t>
      </w:r>
    </w:p>
    <w:p w:rsidR="001907C8" w:rsidRPr="00901A33" w:rsidRDefault="001907C8" w:rsidP="00057EF8">
      <w:pPr>
        <w:pStyle w:val="40"/>
        <w:numPr>
          <w:ilvl w:val="0"/>
          <w:numId w:val="3"/>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rsidR="00260DD7" w:rsidRPr="00901A33" w:rsidRDefault="00173E98" w:rsidP="00057EF8">
      <w:pPr>
        <w:pStyle w:val="40"/>
        <w:numPr>
          <w:ilvl w:val="0"/>
          <w:numId w:val="3"/>
        </w:numPr>
        <w:tabs>
          <w:tab w:val="clear" w:pos="942"/>
        </w:tabs>
        <w:spacing w:before="0"/>
      </w:pPr>
      <w:r w:rsidRPr="00901A33">
        <w:rPr>
          <w:rFonts w:hint="eastAsia"/>
          <w:b/>
          <w:bCs/>
          <w:rtl/>
        </w:rPr>
        <w:t>הממונה</w:t>
      </w:r>
      <w:r w:rsidRPr="00901A33">
        <w:rPr>
          <w:b/>
          <w:bCs/>
          <w:rtl/>
        </w:rPr>
        <w:t xml:space="preserve"> על </w:t>
      </w:r>
      <w:proofErr w:type="spellStart"/>
      <w:r w:rsidRPr="00901A33">
        <w:rPr>
          <w:rFonts w:hint="eastAsia"/>
          <w:b/>
          <w:bCs/>
          <w:rtl/>
        </w:rPr>
        <w:t>הגימלאות</w:t>
      </w:r>
      <w:proofErr w:type="spellEnd"/>
      <w:r w:rsidRPr="00901A33" w:rsidDel="00173E98">
        <w:rPr>
          <w:rtl/>
        </w:rPr>
        <w:t xml:space="preserve"> </w:t>
      </w:r>
    </w:p>
    <w:p w:rsidR="00260DD7" w:rsidRPr="00901A33" w:rsidRDefault="00260DD7" w:rsidP="00260DD7">
      <w:pPr>
        <w:pStyle w:val="40"/>
        <w:tabs>
          <w:tab w:val="clear" w:pos="942"/>
        </w:tabs>
        <w:spacing w:before="0"/>
        <w:ind w:left="2250" w:firstLine="0"/>
        <w:rPr>
          <w:b/>
          <w:bCs/>
          <w:rtl/>
        </w:rPr>
      </w:pPr>
    </w:p>
    <w:p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rsidR="00B67D7A" w:rsidRPr="00901A33" w:rsidRDefault="008F5336" w:rsidP="00442D58">
      <w:pPr>
        <w:pStyle w:val="40"/>
        <w:tabs>
          <w:tab w:val="clear" w:pos="942"/>
        </w:tabs>
        <w:spacing w:before="0"/>
        <w:ind w:left="2250" w:firstLine="0"/>
        <w:rPr>
          <w:rtl/>
        </w:rPr>
      </w:pPr>
      <w:r>
        <w:rPr>
          <w:rFonts w:hint="cs"/>
          <w:rtl/>
        </w:rPr>
        <w:t xml:space="preserve">מח"ל 7, </w:t>
      </w:r>
      <w:r w:rsidR="00B67D7A" w:rsidRPr="00901A33">
        <w:rPr>
          <w:rFonts w:hint="cs"/>
          <w:rtl/>
        </w:rPr>
        <w:t>מעלות דפנה, ירושלים</w:t>
      </w:r>
    </w:p>
    <w:p w:rsidR="009B48BB" w:rsidRPr="00901A33" w:rsidRDefault="0092613E" w:rsidP="004866D7">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008F5336">
        <w:rPr>
          <w:rFonts w:hint="cs"/>
          <w:rtl/>
          <w:lang w:eastAsia="en-US"/>
        </w:rPr>
        <w:tab/>
        <w:t xml:space="preserve">              </w:t>
      </w:r>
      <w:r w:rsidR="004866D7">
        <w:rPr>
          <w:rFonts w:hint="cs"/>
          <w:b/>
          <w:bCs/>
          <w:u w:val="single"/>
          <w:rtl/>
          <w:lang w:eastAsia="en-US"/>
        </w:rPr>
        <w:t>המשיבות</w:t>
      </w:r>
      <w:r w:rsidR="008F5336">
        <w:rPr>
          <w:rFonts w:hint="cs"/>
          <w:b/>
          <w:bCs/>
          <w:u w:val="single"/>
          <w:rtl/>
          <w:lang w:eastAsia="en-US"/>
        </w:rPr>
        <w:t xml:space="preserve"> / ה</w:t>
      </w:r>
      <w:r w:rsidRPr="00901A33">
        <w:rPr>
          <w:rFonts w:hint="cs"/>
          <w:b/>
          <w:bCs/>
          <w:u w:val="single"/>
          <w:rtl/>
          <w:lang w:eastAsia="en-US"/>
        </w:rPr>
        <w:t>נתבע</w:t>
      </w:r>
      <w:r w:rsidR="00CC350F" w:rsidRPr="00901A33">
        <w:rPr>
          <w:rFonts w:hint="cs"/>
          <w:b/>
          <w:bCs/>
          <w:u w:val="single"/>
          <w:rtl/>
          <w:lang w:eastAsia="en-US"/>
        </w:rPr>
        <w:t>ו</w:t>
      </w:r>
      <w:r w:rsidRPr="00901A33">
        <w:rPr>
          <w:rFonts w:hint="cs"/>
          <w:b/>
          <w:bCs/>
          <w:u w:val="single"/>
          <w:rtl/>
          <w:lang w:eastAsia="en-US"/>
        </w:rPr>
        <w:t>ת</w:t>
      </w:r>
    </w:p>
    <w:p w:rsidR="0092613E" w:rsidRDefault="0092613E" w:rsidP="00442D58">
      <w:pPr>
        <w:pStyle w:val="10"/>
        <w:jc w:val="both"/>
        <w:rPr>
          <w:sz w:val="24"/>
          <w:rtl/>
          <w:lang w:eastAsia="en-US"/>
        </w:rPr>
      </w:pPr>
    </w:p>
    <w:p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p>
    <w:p w:rsidR="009B48BB" w:rsidRPr="00901A33" w:rsidRDefault="00AC5777" w:rsidP="004866D7">
      <w:pPr>
        <w:pStyle w:val="10"/>
        <w:spacing w:after="120" w:line="360" w:lineRule="auto"/>
        <w:ind w:left="720" w:hanging="669"/>
        <w:jc w:val="center"/>
        <w:rPr>
          <w:b/>
          <w:bCs/>
          <w:sz w:val="36"/>
          <w:szCs w:val="36"/>
          <w:u w:val="single"/>
          <w:rtl/>
        </w:rPr>
      </w:pPr>
      <w:r>
        <w:rPr>
          <w:rFonts w:hint="cs"/>
          <w:b/>
          <w:bCs/>
          <w:sz w:val="36"/>
          <w:szCs w:val="36"/>
          <w:u w:val="single"/>
          <w:rtl/>
        </w:rPr>
        <w:t xml:space="preserve">בקשה </w:t>
      </w:r>
      <w:r w:rsidR="00C907D4">
        <w:rPr>
          <w:rFonts w:hint="cs"/>
          <w:b/>
          <w:bCs/>
          <w:sz w:val="36"/>
          <w:szCs w:val="36"/>
          <w:u w:val="single"/>
          <w:rtl/>
        </w:rPr>
        <w:t>להוצאת נספח ולמחיקת חלק מתשובת המ</w:t>
      </w:r>
      <w:r w:rsidR="004866D7">
        <w:rPr>
          <w:rFonts w:hint="cs"/>
          <w:b/>
          <w:bCs/>
          <w:sz w:val="36"/>
          <w:szCs w:val="36"/>
          <w:u w:val="single"/>
          <w:rtl/>
        </w:rPr>
        <w:t>שיבות</w:t>
      </w:r>
    </w:p>
    <w:p w:rsidR="008F5336" w:rsidRDefault="008F5336" w:rsidP="004866D7">
      <w:pPr>
        <w:pStyle w:val="a4"/>
        <w:spacing w:after="240" w:line="360" w:lineRule="auto"/>
        <w:jc w:val="both"/>
        <w:rPr>
          <w:rFonts w:cs="David"/>
          <w:rtl/>
        </w:rPr>
      </w:pPr>
      <w:r w:rsidRPr="002433DF">
        <w:rPr>
          <w:rFonts w:cs="David"/>
          <w:rtl/>
        </w:rPr>
        <w:t xml:space="preserve">מוגשת בזאת לבית הדין הנכבד </w:t>
      </w:r>
      <w:r w:rsidR="00C907D4">
        <w:rPr>
          <w:rFonts w:cs="David" w:hint="cs"/>
          <w:rtl/>
        </w:rPr>
        <w:t xml:space="preserve">בקשה להוציא את הנספח שצירפו </w:t>
      </w:r>
      <w:r w:rsidR="004866D7">
        <w:rPr>
          <w:rFonts w:cs="David" w:hint="cs"/>
          <w:rtl/>
        </w:rPr>
        <w:t>המשיבות</w:t>
      </w:r>
      <w:r w:rsidR="00C907D4">
        <w:rPr>
          <w:rFonts w:cs="David" w:hint="cs"/>
          <w:rtl/>
        </w:rPr>
        <w:t xml:space="preserve"> לתשובתן לתגובת התובע לבקשה לסילוק התביעה על הסף, ובקשה למחיקת חלק מתשובה זאת</w:t>
      </w:r>
      <w:r w:rsidR="00C4479A">
        <w:rPr>
          <w:rFonts w:cs="David" w:hint="cs"/>
          <w:rtl/>
        </w:rPr>
        <w:t>, כפי שיפורט להלן</w:t>
      </w:r>
      <w:r w:rsidR="00A31BF2">
        <w:rPr>
          <w:rFonts w:cs="David" w:hint="cs"/>
          <w:rtl/>
        </w:rPr>
        <w:t>.</w:t>
      </w:r>
    </w:p>
    <w:p w:rsidR="00273166" w:rsidRDefault="00273166" w:rsidP="004866D7">
      <w:pPr>
        <w:pStyle w:val="a4"/>
        <w:spacing w:after="240" w:line="360" w:lineRule="auto"/>
        <w:jc w:val="both"/>
        <w:rPr>
          <w:rFonts w:cs="David"/>
          <w:rtl/>
        </w:rPr>
      </w:pPr>
      <w:r>
        <w:rPr>
          <w:rFonts w:cs="David" w:hint="cs"/>
          <w:rtl/>
        </w:rPr>
        <w:t xml:space="preserve">למען הסדר הטוב </w:t>
      </w:r>
      <w:r w:rsidR="001A58F2">
        <w:rPr>
          <w:rFonts w:cs="David" w:hint="cs"/>
          <w:rtl/>
        </w:rPr>
        <w:t>יובהר כי התובע (המבקש כאן) עומד על כל טענותיו בתגובה שהגיש לבקשת לסילוק על הסף, ועל כך שאין ממש בבקשה, ואין באמור בבקשה זאת כדי לגרוע מטענותיו כאמור.</w:t>
      </w:r>
    </w:p>
    <w:p w:rsidR="00637828" w:rsidRPr="009C3C73" w:rsidRDefault="00637828"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הבקשה בתמצית</w:t>
      </w:r>
    </w:p>
    <w:p w:rsidR="00C907D4" w:rsidRDefault="004866D7" w:rsidP="004866D7">
      <w:pPr>
        <w:numPr>
          <w:ilvl w:val="0"/>
          <w:numId w:val="1"/>
        </w:numPr>
        <w:tabs>
          <w:tab w:val="left" w:pos="566"/>
        </w:tabs>
        <w:spacing w:after="240" w:line="360" w:lineRule="auto"/>
        <w:ind w:left="566" w:hanging="540"/>
        <w:jc w:val="both"/>
        <w:rPr>
          <w:rFonts w:cs="David"/>
        </w:rPr>
      </w:pPr>
      <w:r>
        <w:rPr>
          <w:rFonts w:cs="David" w:hint="cs"/>
          <w:rtl/>
        </w:rPr>
        <w:t>המשיבות</w:t>
      </w:r>
      <w:r w:rsidR="0090486C">
        <w:rPr>
          <w:rFonts w:cs="David" w:hint="cs"/>
          <w:rtl/>
        </w:rPr>
        <w:t xml:space="preserve"> הגישו בקשה "לסילוק על הסף" של התובענה שבנדון, ו</w:t>
      </w:r>
      <w:r>
        <w:rPr>
          <w:rFonts w:cs="David" w:hint="cs"/>
          <w:rtl/>
        </w:rPr>
        <w:t xml:space="preserve">בה </w:t>
      </w:r>
      <w:r w:rsidR="0090486C">
        <w:rPr>
          <w:rFonts w:cs="David" w:hint="cs"/>
          <w:rtl/>
        </w:rPr>
        <w:t>העלו טענות מן היקב ומן הגורן.</w:t>
      </w:r>
      <w:r w:rsidR="00637828">
        <w:rPr>
          <w:rFonts w:cs="David" w:hint="cs"/>
          <w:rtl/>
        </w:rPr>
        <w:t xml:space="preserve"> </w:t>
      </w:r>
      <w:r>
        <w:rPr>
          <w:rFonts w:cs="David" w:hint="cs"/>
          <w:rtl/>
        </w:rPr>
        <w:t>המבקש</w:t>
      </w:r>
      <w:r w:rsidR="00637828">
        <w:rPr>
          <w:rFonts w:cs="David" w:hint="cs"/>
          <w:rtl/>
        </w:rPr>
        <w:t xml:space="preserve"> הגיש את תגובתו, </w:t>
      </w:r>
      <w:r>
        <w:rPr>
          <w:rFonts w:cs="David" w:hint="cs"/>
          <w:rtl/>
        </w:rPr>
        <w:t>ובה הבהיר</w:t>
      </w:r>
      <w:r w:rsidR="00637828">
        <w:rPr>
          <w:rFonts w:cs="David" w:hint="cs"/>
          <w:rtl/>
        </w:rPr>
        <w:t xml:space="preserve"> כי אין ממש בבקשה ויש לדחותה. המשיבות, בהתאם להחלטת בית הדין הנכבד, הגישו "תגובה לתגובת התובע" (להלן "</w:t>
      </w:r>
      <w:r w:rsidR="00637828" w:rsidRPr="004866D7">
        <w:rPr>
          <w:rFonts w:cs="David" w:hint="cs"/>
          <w:b/>
          <w:bCs/>
          <w:rtl/>
        </w:rPr>
        <w:t>התשובה</w:t>
      </w:r>
      <w:r w:rsidR="00637828">
        <w:rPr>
          <w:rFonts w:cs="David" w:hint="cs"/>
          <w:rtl/>
        </w:rPr>
        <w:t>").</w:t>
      </w:r>
    </w:p>
    <w:p w:rsidR="00637828" w:rsidRDefault="00637828" w:rsidP="004866D7">
      <w:pPr>
        <w:tabs>
          <w:tab w:val="left" w:pos="566"/>
        </w:tabs>
        <w:spacing w:after="240" w:line="360" w:lineRule="auto"/>
        <w:ind w:left="566"/>
        <w:jc w:val="both"/>
        <w:rPr>
          <w:rFonts w:cs="David"/>
        </w:rPr>
      </w:pPr>
      <w:r>
        <w:rPr>
          <w:rFonts w:cs="David" w:hint="cs"/>
          <w:rtl/>
        </w:rPr>
        <w:t>בתשובה פירטו המ</w:t>
      </w:r>
      <w:r w:rsidR="004866D7">
        <w:rPr>
          <w:rFonts w:cs="David" w:hint="cs"/>
          <w:rtl/>
        </w:rPr>
        <w:t>שיבות</w:t>
      </w:r>
      <w:r>
        <w:rPr>
          <w:rFonts w:cs="David" w:hint="cs"/>
          <w:rtl/>
        </w:rPr>
        <w:t xml:space="preserve"> מספר טענות עובדתיות, שאינן עולות מכתב התביעה, וכן צירפו לתשובה נספח שלא צורף לכתב התביעה </w:t>
      </w:r>
      <w:r>
        <w:rPr>
          <w:rFonts w:cs="David"/>
          <w:rtl/>
        </w:rPr>
        <w:t>–</w:t>
      </w:r>
      <w:r>
        <w:rPr>
          <w:rFonts w:cs="David" w:hint="cs"/>
          <w:rtl/>
        </w:rPr>
        <w:t xml:space="preserve"> כל זאת ללא תצהיר תומך. </w:t>
      </w:r>
    </w:p>
    <w:p w:rsidR="00637828" w:rsidRPr="00637828" w:rsidRDefault="00637828" w:rsidP="00E35FE4">
      <w:pPr>
        <w:numPr>
          <w:ilvl w:val="0"/>
          <w:numId w:val="1"/>
        </w:numPr>
        <w:tabs>
          <w:tab w:val="left" w:pos="566"/>
        </w:tabs>
        <w:spacing w:after="240" w:line="360" w:lineRule="auto"/>
        <w:ind w:left="566" w:hanging="540"/>
        <w:jc w:val="both"/>
        <w:rPr>
          <w:rFonts w:cs="David"/>
        </w:rPr>
      </w:pPr>
      <w:r w:rsidRPr="00637828">
        <w:rPr>
          <w:rFonts w:cs="David" w:hint="cs"/>
          <w:rtl/>
        </w:rPr>
        <w:t xml:space="preserve">כפי שנפרט להלן, בקשות למחיקה או דחייה על הסף </w:t>
      </w:r>
      <w:r w:rsidRPr="00637828">
        <w:rPr>
          <w:rFonts w:cs="David" w:hint="cs"/>
          <w:b/>
          <w:bCs/>
          <w:rtl/>
        </w:rPr>
        <w:t xml:space="preserve">חייבות להתבסס על האמור בכתב התביעה, ולא על טענות חדשות או על מסמכים שלא צורפו לכתב התביעה. </w:t>
      </w:r>
    </w:p>
    <w:p w:rsidR="00637828" w:rsidRDefault="004866D7" w:rsidP="004866D7">
      <w:pPr>
        <w:tabs>
          <w:tab w:val="left" w:pos="566"/>
        </w:tabs>
        <w:spacing w:after="240" w:line="360" w:lineRule="auto"/>
        <w:ind w:left="566"/>
        <w:jc w:val="both"/>
        <w:rPr>
          <w:rFonts w:cs="David"/>
          <w:b/>
          <w:bCs/>
          <w:rtl/>
        </w:rPr>
      </w:pPr>
      <w:r>
        <w:rPr>
          <w:rFonts w:cs="David" w:hint="cs"/>
          <w:b/>
          <w:bCs/>
          <w:rtl/>
        </w:rPr>
        <w:t>הניסיון של המשיבות</w:t>
      </w:r>
      <w:r w:rsidR="00637828" w:rsidRPr="00637828">
        <w:rPr>
          <w:rFonts w:cs="David" w:hint="cs"/>
          <w:b/>
          <w:bCs/>
          <w:rtl/>
        </w:rPr>
        <w:t xml:space="preserve"> </w:t>
      </w:r>
      <w:r w:rsidR="00637828">
        <w:rPr>
          <w:rFonts w:cs="David" w:hint="cs"/>
          <w:b/>
          <w:bCs/>
          <w:rtl/>
        </w:rPr>
        <w:t xml:space="preserve">לצרף טענות עובדתיות חדשות ומסמכים חדשים שומט את הקרקע מתחת לטענות בבקשה "לסילוק על הסף", ויתרה מכך </w:t>
      </w:r>
      <w:r w:rsidR="00637828">
        <w:rPr>
          <w:rFonts w:cs="David"/>
          <w:b/>
          <w:bCs/>
          <w:rtl/>
        </w:rPr>
        <w:t>–</w:t>
      </w:r>
      <w:r w:rsidR="00637828">
        <w:rPr>
          <w:rFonts w:cs="David" w:hint="cs"/>
          <w:b/>
          <w:bCs/>
          <w:rtl/>
        </w:rPr>
        <w:t xml:space="preserve"> מהווה הודאה של </w:t>
      </w:r>
      <w:r>
        <w:rPr>
          <w:rFonts w:cs="David" w:hint="cs"/>
          <w:b/>
          <w:bCs/>
          <w:rtl/>
        </w:rPr>
        <w:t>המשיבות</w:t>
      </w:r>
      <w:r w:rsidR="00637828">
        <w:rPr>
          <w:rFonts w:cs="David" w:hint="cs"/>
          <w:b/>
          <w:bCs/>
          <w:rtl/>
        </w:rPr>
        <w:t xml:space="preserve"> כי אין בסיס לבקשה</w:t>
      </w:r>
      <w:r>
        <w:rPr>
          <w:rFonts w:cs="David" w:hint="cs"/>
          <w:b/>
          <w:bCs/>
          <w:rtl/>
        </w:rPr>
        <w:t xml:space="preserve"> לסילוק על הסף, כפי שטוען התובע</w:t>
      </w:r>
      <w:r w:rsidR="00637828">
        <w:rPr>
          <w:rFonts w:cs="David" w:hint="cs"/>
          <w:b/>
          <w:bCs/>
          <w:rtl/>
        </w:rPr>
        <w:t>.</w:t>
      </w:r>
    </w:p>
    <w:p w:rsidR="00637828" w:rsidRPr="009C3C73" w:rsidRDefault="00E22AA0"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lastRenderedPageBreak/>
        <w:t>נקודת המוצא לדיון בבקשה היא כתב התביעה בלבד</w:t>
      </w:r>
    </w:p>
    <w:p w:rsidR="00D35D8A" w:rsidRDefault="002964AB" w:rsidP="008A7C04">
      <w:pPr>
        <w:numPr>
          <w:ilvl w:val="0"/>
          <w:numId w:val="1"/>
        </w:numPr>
        <w:tabs>
          <w:tab w:val="left" w:pos="566"/>
        </w:tabs>
        <w:spacing w:after="240" w:line="360" w:lineRule="auto"/>
        <w:ind w:left="566" w:hanging="540"/>
        <w:jc w:val="both"/>
        <w:rPr>
          <w:rFonts w:cs="David"/>
        </w:rPr>
      </w:pPr>
      <w:r w:rsidRPr="00E22AA0">
        <w:rPr>
          <w:rFonts w:cs="David" w:hint="cs"/>
          <w:rtl/>
        </w:rPr>
        <w:t xml:space="preserve">ראשית דבר נשוב ונזכיר את ההלכה הברורה </w:t>
      </w:r>
      <w:r w:rsidR="00E22AA0" w:rsidRPr="00E22AA0">
        <w:rPr>
          <w:rFonts w:cs="David" w:hint="cs"/>
          <w:rtl/>
        </w:rPr>
        <w:t xml:space="preserve">בעניין בקשות לסילוק על הסף </w:t>
      </w:r>
      <w:r w:rsidR="00E22AA0" w:rsidRPr="00E22AA0">
        <w:rPr>
          <w:rFonts w:cs="David"/>
          <w:rtl/>
        </w:rPr>
        <w:t>–</w:t>
      </w:r>
      <w:r w:rsidR="00E22AA0" w:rsidRPr="00E22AA0">
        <w:rPr>
          <w:rFonts w:cs="David" w:hint="cs"/>
          <w:rtl/>
        </w:rPr>
        <w:t xml:space="preserve"> </w:t>
      </w:r>
    </w:p>
    <w:p w:rsidR="00E22AA0" w:rsidRPr="00E22AA0" w:rsidRDefault="00E22AA0" w:rsidP="00D35D8A">
      <w:pPr>
        <w:spacing w:after="240" w:line="360" w:lineRule="auto"/>
        <w:ind w:left="980" w:right="360"/>
        <w:jc w:val="both"/>
        <w:rPr>
          <w:rFonts w:cs="David"/>
        </w:rPr>
      </w:pPr>
      <w:r w:rsidRPr="00E22AA0">
        <w:rPr>
          <w:rFonts w:cs="David" w:hint="cs"/>
          <w:rtl/>
        </w:rPr>
        <w:t>"</w:t>
      </w:r>
      <w:r w:rsidR="002964AB" w:rsidRPr="00E22AA0">
        <w:rPr>
          <w:rFonts w:asciiTheme="majorBidi" w:hAnsiTheme="majorBidi" w:cstheme="majorBidi"/>
          <w:b/>
          <w:bCs/>
          <w:u w:val="single"/>
          <w:rtl/>
        </w:rPr>
        <w:t>נקודת המוצא לדיון בבקשה לסילוק על הסף היא כתב התביעה</w:t>
      </w:r>
      <w:r w:rsidR="002964AB" w:rsidRPr="00E22AA0">
        <w:rPr>
          <w:rFonts w:asciiTheme="majorBidi" w:hAnsiTheme="majorBidi" w:cstheme="majorBidi"/>
          <w:b/>
          <w:bCs/>
          <w:rtl/>
        </w:rPr>
        <w:t xml:space="preserve"> שהוגש על ידי התובע, כאשר על בית הדין לבחון האם בהנחה שהתובע יוכיח את טענותיו יוכל לזכות בתביעתו</w:t>
      </w:r>
      <w:r w:rsidRPr="00E22AA0">
        <w:rPr>
          <w:rFonts w:cs="David" w:hint="cs"/>
          <w:rtl/>
        </w:rPr>
        <w:t>" (</w:t>
      </w:r>
      <w:r w:rsidRPr="00E22AA0">
        <w:rPr>
          <w:rFonts w:cs="David"/>
          <w:rtl/>
        </w:rPr>
        <w:t xml:space="preserve">ברע 30757-03/16 </w:t>
      </w:r>
      <w:r w:rsidRPr="00E22AA0">
        <w:rPr>
          <w:rFonts w:cs="David"/>
          <w:b/>
          <w:bCs/>
          <w:rtl/>
        </w:rPr>
        <w:t xml:space="preserve">מודה שיווק נעלים בע"מ, אשר </w:t>
      </w:r>
      <w:proofErr w:type="spellStart"/>
      <w:r w:rsidRPr="00E22AA0">
        <w:rPr>
          <w:rFonts w:cs="David"/>
          <w:b/>
          <w:bCs/>
          <w:rtl/>
        </w:rPr>
        <w:t>ליאני</w:t>
      </w:r>
      <w:proofErr w:type="spellEnd"/>
      <w:r w:rsidRPr="00E22AA0">
        <w:rPr>
          <w:rFonts w:cs="David"/>
          <w:b/>
          <w:bCs/>
          <w:rtl/>
        </w:rPr>
        <w:t xml:space="preserve"> נ' עבד </w:t>
      </w:r>
      <w:proofErr w:type="spellStart"/>
      <w:r w:rsidRPr="00E22AA0">
        <w:rPr>
          <w:rFonts w:cs="David"/>
          <w:b/>
          <w:bCs/>
          <w:rtl/>
        </w:rPr>
        <w:t>אלמגיד</w:t>
      </w:r>
      <w:proofErr w:type="spellEnd"/>
      <w:r w:rsidRPr="00E22AA0">
        <w:rPr>
          <w:rFonts w:cs="David"/>
          <w:b/>
          <w:bCs/>
          <w:rtl/>
        </w:rPr>
        <w:t xml:space="preserve"> מוחמד יאסין אבו </w:t>
      </w:r>
      <w:proofErr w:type="spellStart"/>
      <w:r w:rsidRPr="00E22AA0">
        <w:rPr>
          <w:rFonts w:cs="David"/>
          <w:b/>
          <w:bCs/>
          <w:rtl/>
        </w:rPr>
        <w:t>מיאלה</w:t>
      </w:r>
      <w:proofErr w:type="spellEnd"/>
      <w:r>
        <w:rPr>
          <w:rFonts w:cs="David" w:hint="cs"/>
          <w:rtl/>
        </w:rPr>
        <w:t>; ראה</w:t>
      </w:r>
      <w:r w:rsidRPr="00E22AA0">
        <w:rPr>
          <w:rFonts w:cs="David" w:hint="cs"/>
          <w:rtl/>
        </w:rPr>
        <w:t xml:space="preserve"> גם </w:t>
      </w:r>
      <w:r w:rsidRPr="00E22AA0">
        <w:rPr>
          <w:rFonts w:cs="David"/>
          <w:rtl/>
        </w:rPr>
        <w:t xml:space="preserve">ברע 59941-11/14 </w:t>
      </w:r>
      <w:r w:rsidRPr="00E22AA0">
        <w:rPr>
          <w:rFonts w:cs="David"/>
          <w:b/>
          <w:bCs/>
          <w:rtl/>
        </w:rPr>
        <w:t xml:space="preserve">אטורה תעשיות בע"מ, </w:t>
      </w:r>
      <w:proofErr w:type="spellStart"/>
      <w:r w:rsidRPr="00E22AA0">
        <w:rPr>
          <w:rFonts w:cs="David"/>
          <w:b/>
          <w:bCs/>
          <w:rtl/>
        </w:rPr>
        <w:t>ג'יאני</w:t>
      </w:r>
      <w:proofErr w:type="spellEnd"/>
      <w:r w:rsidRPr="00E22AA0">
        <w:rPr>
          <w:rFonts w:cs="David"/>
          <w:b/>
          <w:bCs/>
          <w:rtl/>
        </w:rPr>
        <w:t xml:space="preserve"> </w:t>
      </w:r>
      <w:proofErr w:type="spellStart"/>
      <w:r w:rsidRPr="00E22AA0">
        <w:rPr>
          <w:rFonts w:cs="David"/>
          <w:b/>
          <w:bCs/>
          <w:rtl/>
        </w:rPr>
        <w:t>בוסקלו</w:t>
      </w:r>
      <w:proofErr w:type="spellEnd"/>
      <w:r w:rsidRPr="00E22AA0">
        <w:rPr>
          <w:rFonts w:cs="David"/>
          <w:b/>
          <w:bCs/>
          <w:rtl/>
        </w:rPr>
        <w:t xml:space="preserve"> נ' יורם </w:t>
      </w:r>
      <w:proofErr w:type="spellStart"/>
      <w:r w:rsidRPr="00E22AA0">
        <w:rPr>
          <w:rFonts w:cs="David"/>
          <w:b/>
          <w:bCs/>
          <w:rtl/>
        </w:rPr>
        <w:t>שיטרית</w:t>
      </w:r>
      <w:proofErr w:type="spellEnd"/>
      <w:r>
        <w:rPr>
          <w:rFonts w:cs="David" w:hint="cs"/>
          <w:rtl/>
        </w:rPr>
        <w:t>).</w:t>
      </w:r>
    </w:p>
    <w:p w:rsidR="00E22AA0" w:rsidRPr="00E22AA0" w:rsidRDefault="00E22AA0" w:rsidP="00E22AA0">
      <w:pPr>
        <w:tabs>
          <w:tab w:val="left" w:pos="566"/>
        </w:tabs>
        <w:spacing w:after="240" w:line="360" w:lineRule="auto"/>
        <w:ind w:left="566"/>
        <w:jc w:val="both"/>
        <w:rPr>
          <w:rFonts w:cs="David"/>
        </w:rPr>
      </w:pPr>
      <w:r>
        <w:rPr>
          <w:rFonts w:cs="David" w:hint="cs"/>
          <w:rtl/>
        </w:rPr>
        <w:t>המשיב יוסיף ויטען כי פסיקת בתי המשפט בעניין זה היא עקבית וחד-משמעית, ומשלימה את ההלכה לפיה רק מקום שבו יתברר כי התובע לא יזכה בתביעתו גם אם יוכיח את כל טענותיו, תסולק התביעה על הסף (ראו לדוגמא פסק אטורה המוזכר לעיל).</w:t>
      </w:r>
    </w:p>
    <w:p w:rsidR="004866D7" w:rsidRDefault="00857BF8" w:rsidP="00857BF8">
      <w:pPr>
        <w:numPr>
          <w:ilvl w:val="0"/>
          <w:numId w:val="1"/>
        </w:numPr>
        <w:tabs>
          <w:tab w:val="left" w:pos="566"/>
        </w:tabs>
        <w:spacing w:after="240" w:line="360" w:lineRule="auto"/>
        <w:ind w:left="566" w:hanging="540"/>
        <w:jc w:val="both"/>
        <w:rPr>
          <w:rFonts w:cs="David"/>
        </w:rPr>
      </w:pPr>
      <w:r>
        <w:rPr>
          <w:rFonts w:cs="David" w:hint="cs"/>
          <w:b/>
          <w:bCs/>
          <w:u w:val="single"/>
          <w:rtl/>
        </w:rPr>
        <w:t xml:space="preserve">העלאת </w:t>
      </w:r>
      <w:r w:rsidR="004866D7">
        <w:rPr>
          <w:rFonts w:cs="David" w:hint="cs"/>
          <w:b/>
          <w:bCs/>
          <w:u w:val="single"/>
          <w:rtl/>
        </w:rPr>
        <w:t xml:space="preserve">טענות </w:t>
      </w:r>
      <w:r>
        <w:rPr>
          <w:rFonts w:cs="David" w:hint="cs"/>
          <w:b/>
          <w:bCs/>
          <w:u w:val="single"/>
          <w:rtl/>
        </w:rPr>
        <w:t xml:space="preserve">עובדתיות </w:t>
      </w:r>
      <w:r w:rsidR="004866D7">
        <w:rPr>
          <w:rFonts w:cs="David" w:hint="cs"/>
          <w:b/>
          <w:bCs/>
          <w:u w:val="single"/>
          <w:rtl/>
        </w:rPr>
        <w:t xml:space="preserve">בניגוד לדין - </w:t>
      </w:r>
    </w:p>
    <w:p w:rsidR="004866D7" w:rsidRDefault="00857BF8" w:rsidP="004866D7">
      <w:pPr>
        <w:numPr>
          <w:ilvl w:val="1"/>
          <w:numId w:val="1"/>
        </w:numPr>
        <w:tabs>
          <w:tab w:val="clear" w:pos="792"/>
          <w:tab w:val="left" w:pos="1250"/>
        </w:tabs>
        <w:spacing w:after="240" w:line="360" w:lineRule="auto"/>
        <w:ind w:left="1250" w:hanging="630"/>
        <w:jc w:val="both"/>
        <w:rPr>
          <w:rFonts w:cs="David"/>
        </w:rPr>
      </w:pPr>
      <w:r>
        <w:rPr>
          <w:rFonts w:cs="David" w:hint="cs"/>
          <w:rtl/>
        </w:rPr>
        <w:t xml:space="preserve">עמדנו על כך שנקודת המוצא של בקשה לסילוק התביעה צריכה להיות מבוססת על כתב התביעה בלבד. המשיבות, אשר הבינו כי </w:t>
      </w:r>
      <w:r w:rsidR="00256972">
        <w:rPr>
          <w:rFonts w:cs="David" w:hint="cs"/>
          <w:rtl/>
        </w:rPr>
        <w:t xml:space="preserve">בקשתן אינה עומדת בתנאי בסיסי זה, מבקשות </w:t>
      </w:r>
      <w:r w:rsidR="00256972">
        <w:rPr>
          <w:rFonts w:cs="David"/>
          <w:rtl/>
        </w:rPr>
        <w:t>–</w:t>
      </w:r>
      <w:r w:rsidR="00256972">
        <w:rPr>
          <w:rFonts w:cs="David" w:hint="cs"/>
          <w:rtl/>
        </w:rPr>
        <w:t xml:space="preserve"> במסגרת התשובה </w:t>
      </w:r>
      <w:r w:rsidR="00256972">
        <w:rPr>
          <w:rFonts w:cs="David"/>
          <w:rtl/>
        </w:rPr>
        <w:t>–</w:t>
      </w:r>
      <w:r w:rsidR="00256972">
        <w:rPr>
          <w:rFonts w:cs="David" w:hint="cs"/>
          <w:rtl/>
        </w:rPr>
        <w:t xml:space="preserve"> להוסיף "עובדות" על אלה המופיעות בכתב התביעה.</w:t>
      </w:r>
    </w:p>
    <w:p w:rsidR="00256972" w:rsidRDefault="00256972" w:rsidP="004866D7">
      <w:pPr>
        <w:numPr>
          <w:ilvl w:val="1"/>
          <w:numId w:val="1"/>
        </w:numPr>
        <w:tabs>
          <w:tab w:val="clear" w:pos="792"/>
          <w:tab w:val="left" w:pos="1250"/>
        </w:tabs>
        <w:spacing w:after="240" w:line="360" w:lineRule="auto"/>
        <w:ind w:left="1250" w:hanging="630"/>
        <w:jc w:val="both"/>
        <w:rPr>
          <w:rFonts w:cs="David"/>
        </w:rPr>
      </w:pPr>
      <w:r>
        <w:rPr>
          <w:rFonts w:cs="David" w:hint="cs"/>
          <w:rtl/>
        </w:rPr>
        <w:t>בסעיף 12 סיפא לכתב התביעה טוענות המשיבות כי "</w:t>
      </w:r>
      <w:r>
        <w:rPr>
          <w:rFonts w:cs="David" w:hint="cs"/>
          <w:i/>
          <w:iCs/>
          <w:rtl/>
        </w:rPr>
        <w:t>ביום 31.10.12 חתם התובע על טופס תביעה ...</w:t>
      </w:r>
      <w:r>
        <w:rPr>
          <w:rFonts w:cs="David" w:hint="cs"/>
          <w:rtl/>
        </w:rPr>
        <w:t xml:space="preserve">" (המשיבות גם מצרפות את "טופס התביעה" לתשובה, ולכך נתייחס בנפרד). מדובר בטענה עובדתית שאינה מוזכרת בכתב התביעה. </w:t>
      </w:r>
    </w:p>
    <w:p w:rsidR="00256972" w:rsidRDefault="00256972" w:rsidP="00256972">
      <w:pPr>
        <w:tabs>
          <w:tab w:val="left" w:pos="1250"/>
        </w:tabs>
        <w:spacing w:after="240" w:line="360" w:lineRule="auto"/>
        <w:ind w:left="1250"/>
        <w:jc w:val="both"/>
        <w:rPr>
          <w:rFonts w:cs="David"/>
          <w:rtl/>
        </w:rPr>
      </w:pPr>
      <w:r>
        <w:rPr>
          <w:rFonts w:cs="David" w:hint="cs"/>
          <w:rtl/>
        </w:rPr>
        <w:t xml:space="preserve">יתרה מכך, נסיבות חתימתו של המבקש (התובע) על מסמך זה </w:t>
      </w:r>
      <w:r w:rsidRPr="001A58F2">
        <w:rPr>
          <w:rFonts w:cs="David" w:hint="cs"/>
          <w:b/>
          <w:bCs/>
          <w:rtl/>
        </w:rPr>
        <w:t xml:space="preserve">אינן מפורטות </w:t>
      </w:r>
      <w:r>
        <w:rPr>
          <w:rFonts w:cs="David" w:hint="cs"/>
          <w:rtl/>
        </w:rPr>
        <w:t>(ולא בכדי), ולמרות זאת מבקשות המשיבות לבנות טענותיהן על חתימה זאת.</w:t>
      </w:r>
    </w:p>
    <w:p w:rsidR="00256972" w:rsidRPr="0092253D" w:rsidRDefault="00256972" w:rsidP="006B22B3">
      <w:pPr>
        <w:tabs>
          <w:tab w:val="left" w:pos="1250"/>
        </w:tabs>
        <w:spacing w:after="240" w:line="360" w:lineRule="auto"/>
        <w:ind w:left="1250"/>
        <w:jc w:val="both"/>
        <w:rPr>
          <w:rFonts w:cs="David"/>
        </w:rPr>
      </w:pPr>
      <w:r>
        <w:rPr>
          <w:rFonts w:cs="David" w:hint="cs"/>
          <w:rtl/>
        </w:rPr>
        <w:t>המבקש יטען</w:t>
      </w:r>
      <w:r w:rsidR="0092253D">
        <w:rPr>
          <w:rFonts w:cs="David" w:hint="cs"/>
          <w:rtl/>
        </w:rPr>
        <w:t xml:space="preserve"> </w:t>
      </w:r>
      <w:r>
        <w:rPr>
          <w:rFonts w:cs="David" w:hint="cs"/>
          <w:rtl/>
        </w:rPr>
        <w:t xml:space="preserve"> כי </w:t>
      </w:r>
      <w:del w:id="0" w:author="שמעון ה" w:date="2020-02-25T12:39:00Z">
        <w:r w:rsidR="0092253D" w:rsidDel="0092253D">
          <w:rPr>
            <w:rFonts w:cs="David" w:hint="cs"/>
            <w:rtl/>
          </w:rPr>
          <w:delText xml:space="preserve">אין </w:delText>
        </w:r>
      </w:del>
      <w:r>
        <w:rPr>
          <w:rFonts w:cs="David" w:hint="cs"/>
          <w:rtl/>
        </w:rPr>
        <w:t>מקומן של טענות עובדתיות</w:t>
      </w:r>
      <w:del w:id="1" w:author="שמעון ה" w:date="2020-02-25T12:40:00Z">
        <w:r w:rsidR="007D0883" w:rsidDel="0092253D">
          <w:rPr>
            <w:rFonts w:cs="David" w:hint="cs"/>
            <w:rtl/>
          </w:rPr>
          <w:delText xml:space="preserve"> שלא בא זכרן </w:delText>
        </w:r>
        <w:r w:rsidR="0092253D" w:rsidRPr="0092253D" w:rsidDel="0092253D">
          <w:rPr>
            <w:rFonts w:cs="David" w:hint="cs"/>
            <w:color w:val="0070C0"/>
            <w:rtl/>
          </w:rPr>
          <w:delText>בכתב התביעה</w:delText>
        </w:r>
      </w:del>
      <w:r w:rsidR="00273166">
        <w:rPr>
          <w:rFonts w:cs="David" w:hint="cs"/>
          <w:rtl/>
        </w:rPr>
        <w:t>,</w:t>
      </w:r>
      <w:r>
        <w:rPr>
          <w:rFonts w:cs="David" w:hint="cs"/>
          <w:rtl/>
        </w:rPr>
        <w:t xml:space="preserve"> המחייבות ליבון </w:t>
      </w:r>
      <w:r w:rsidR="00273166">
        <w:rPr>
          <w:rFonts w:cs="David" w:hint="cs"/>
          <w:rtl/>
        </w:rPr>
        <w:t>ודיון</w:t>
      </w:r>
      <w:ins w:id="2" w:author="שמעון ה" w:date="2020-02-25T12:40:00Z">
        <w:r w:rsidR="0092253D" w:rsidRPr="0092253D">
          <w:rPr>
            <w:rFonts w:cs="David" w:hint="cs"/>
            <w:rtl/>
          </w:rPr>
          <w:t xml:space="preserve"> </w:t>
        </w:r>
        <w:r w:rsidR="0092253D">
          <w:rPr>
            <w:rFonts w:cs="David" w:hint="cs"/>
            <w:rtl/>
          </w:rPr>
          <w:t xml:space="preserve">שלא בא זכרן </w:t>
        </w:r>
        <w:r w:rsidR="0092253D" w:rsidRPr="0092253D">
          <w:rPr>
            <w:rFonts w:cs="David" w:hint="cs"/>
            <w:color w:val="0070C0"/>
            <w:rtl/>
            <w:rPrChange w:id="3" w:author="שמעון ה" w:date="2020-02-25T12:40:00Z">
              <w:rPr>
                <w:rFonts w:cs="David" w:hint="cs"/>
                <w:color w:val="0070C0"/>
                <w:rtl/>
              </w:rPr>
            </w:rPrChange>
          </w:rPr>
          <w:t>בכתב התביעה</w:t>
        </w:r>
      </w:ins>
      <w:r w:rsidR="00273166">
        <w:rPr>
          <w:rFonts w:cs="David" w:hint="cs"/>
          <w:rtl/>
        </w:rPr>
        <w:t xml:space="preserve">, </w:t>
      </w:r>
      <w:ins w:id="4" w:author="שמעון ה" w:date="2020-02-25T12:41:00Z">
        <w:r w:rsidR="0092253D">
          <w:rPr>
            <w:rFonts w:cs="David" w:hint="cs"/>
            <w:rtl/>
          </w:rPr>
          <w:t xml:space="preserve">איננו </w:t>
        </w:r>
      </w:ins>
      <w:r>
        <w:rPr>
          <w:rFonts w:cs="David" w:hint="cs"/>
          <w:rtl/>
        </w:rPr>
        <w:t>במסגרת הליך של "בקשה לסילוק על הסף"</w:t>
      </w:r>
      <w:r w:rsidR="00273166">
        <w:rPr>
          <w:rFonts w:cs="David" w:hint="cs"/>
          <w:rtl/>
        </w:rPr>
        <w:t>, ויש למחוק אותן מכתב התביעה</w:t>
      </w:r>
      <w:r w:rsidR="0092253D">
        <w:rPr>
          <w:rFonts w:cs="David" w:hint="cs"/>
          <w:rtl/>
        </w:rPr>
        <w:t xml:space="preserve"> (???</w:t>
      </w:r>
      <w:r w:rsidR="006B22B3">
        <w:rPr>
          <w:rFonts w:cs="David" w:hint="cs"/>
          <w:rtl/>
        </w:rPr>
        <w:t>) (</w:t>
      </w:r>
      <w:r w:rsidR="0092253D" w:rsidRPr="006B22B3">
        <w:rPr>
          <w:rFonts w:cs="David" w:hint="cs"/>
          <w:highlight w:val="yellow"/>
          <w:rtl/>
        </w:rPr>
        <w:t>מ"כתב התביעה" או מ</w:t>
      </w:r>
      <w:r w:rsidR="006B22B3" w:rsidRPr="006B22B3">
        <w:rPr>
          <w:rFonts w:cs="David" w:hint="cs"/>
          <w:highlight w:val="yellow"/>
          <w:rtl/>
        </w:rPr>
        <w:t>"</w:t>
      </w:r>
      <w:r w:rsidR="0092253D" w:rsidRPr="006B22B3">
        <w:rPr>
          <w:rFonts w:cs="David" w:hint="cs"/>
          <w:highlight w:val="yellow"/>
          <w:rtl/>
        </w:rPr>
        <w:t>ה</w:t>
      </w:r>
      <w:r w:rsidR="006B22B3" w:rsidRPr="006B22B3">
        <w:rPr>
          <w:rFonts w:cs="David" w:hint="cs"/>
          <w:highlight w:val="yellow"/>
          <w:rtl/>
        </w:rPr>
        <w:t>תשובה"?)</w:t>
      </w:r>
      <w:r w:rsidR="0092253D">
        <w:rPr>
          <w:rFonts w:cs="David" w:hint="cs"/>
          <w:rtl/>
        </w:rPr>
        <w:t xml:space="preserve">  </w:t>
      </w:r>
    </w:p>
    <w:p w:rsidR="00273166" w:rsidRDefault="00273166" w:rsidP="00273166">
      <w:pPr>
        <w:numPr>
          <w:ilvl w:val="1"/>
          <w:numId w:val="1"/>
        </w:numPr>
        <w:tabs>
          <w:tab w:val="clear" w:pos="792"/>
          <w:tab w:val="left" w:pos="1250"/>
        </w:tabs>
        <w:spacing w:after="240" w:line="360" w:lineRule="auto"/>
        <w:ind w:left="1250" w:hanging="630"/>
        <w:jc w:val="both"/>
        <w:rPr>
          <w:rFonts w:cs="David"/>
        </w:rPr>
      </w:pPr>
      <w:r>
        <w:rPr>
          <w:rFonts w:cs="David" w:hint="cs"/>
          <w:rtl/>
        </w:rPr>
        <w:t>בסעיף 20 לתשובה מרחיבות המשיבות את היריעה ומעלות טענה לפיה "</w:t>
      </w:r>
      <w:r w:rsidRPr="00273166">
        <w:rPr>
          <w:rFonts w:cs="David" w:hint="cs"/>
          <w:i/>
          <w:iCs/>
          <w:rtl/>
        </w:rPr>
        <w:t xml:space="preserve">מעולם לא </w:t>
      </w:r>
      <w:proofErr w:type="spellStart"/>
      <w:r w:rsidRPr="00273166">
        <w:rPr>
          <w:rFonts w:cs="David" w:hint="cs"/>
          <w:i/>
          <w:iCs/>
          <w:rtl/>
        </w:rPr>
        <w:t>היתה</w:t>
      </w:r>
      <w:proofErr w:type="spellEnd"/>
      <w:r w:rsidRPr="00273166">
        <w:rPr>
          <w:rFonts w:cs="David" w:hint="cs"/>
          <w:i/>
          <w:iCs/>
          <w:rtl/>
        </w:rPr>
        <w:t xml:space="preserve"> כוונה (ואף אין זה עולה מהוראות ההסכם</w:t>
      </w:r>
      <w:r>
        <w:rPr>
          <w:rFonts w:cs="David" w:hint="cs"/>
          <w:i/>
          <w:iCs/>
          <w:rtl/>
        </w:rPr>
        <w:t>)</w:t>
      </w:r>
      <w:r w:rsidRPr="00273166">
        <w:rPr>
          <w:rFonts w:cs="David" w:hint="cs"/>
          <w:i/>
          <w:iCs/>
          <w:rtl/>
        </w:rPr>
        <w:t xml:space="preserve"> להעניק זכויות יתר...</w:t>
      </w:r>
      <w:r>
        <w:rPr>
          <w:rFonts w:cs="David" w:hint="cs"/>
          <w:rtl/>
        </w:rPr>
        <w:t xml:space="preserve">". </w:t>
      </w:r>
    </w:p>
    <w:p w:rsidR="00D35D8A" w:rsidRDefault="00273166" w:rsidP="001A58F2">
      <w:pPr>
        <w:tabs>
          <w:tab w:val="left" w:pos="1250"/>
        </w:tabs>
        <w:spacing w:after="240" w:line="360" w:lineRule="auto"/>
        <w:ind w:left="1250"/>
        <w:jc w:val="both"/>
        <w:rPr>
          <w:rFonts w:cs="David"/>
          <w:rtl/>
        </w:rPr>
      </w:pPr>
      <w:r>
        <w:rPr>
          <w:rFonts w:cs="David" w:hint="cs"/>
          <w:rtl/>
        </w:rPr>
        <w:t xml:space="preserve">בסעיף 20 מבקשות המשיבות, אם כן, להכניס טענה חדשה בעניין הכוונה </w:t>
      </w:r>
      <w:proofErr w:type="spellStart"/>
      <w:r>
        <w:rPr>
          <w:rFonts w:cs="David" w:hint="cs"/>
          <w:rtl/>
        </w:rPr>
        <w:t>שהיתה</w:t>
      </w:r>
      <w:proofErr w:type="spellEnd"/>
      <w:r>
        <w:rPr>
          <w:rFonts w:cs="David" w:hint="cs"/>
          <w:rtl/>
        </w:rPr>
        <w:t xml:space="preserve"> בנסיבות ההסכם. ודוק </w:t>
      </w:r>
      <w:r>
        <w:rPr>
          <w:rFonts w:cs="David"/>
          <w:rtl/>
        </w:rPr>
        <w:t>–</w:t>
      </w:r>
      <w:r>
        <w:rPr>
          <w:rFonts w:cs="David" w:hint="cs"/>
          <w:rtl/>
        </w:rPr>
        <w:t xml:space="preserve"> המשיבות מחדדות כי "כוונה" זאת אינה מגולמת רק בהוראות ההסכם. כלומר, </w:t>
      </w:r>
      <w:r w:rsidRPr="007D0883">
        <w:rPr>
          <w:rFonts w:cs="David" w:hint="cs"/>
          <w:b/>
          <w:bCs/>
          <w:rtl/>
        </w:rPr>
        <w:t>המשיבות מכוונות לנסיבות חתימה שבוודאי לא בא זכרן בכתב התביעה</w:t>
      </w:r>
      <w:r>
        <w:rPr>
          <w:rFonts w:cs="David" w:hint="cs"/>
          <w:rtl/>
        </w:rPr>
        <w:t xml:space="preserve">. </w:t>
      </w:r>
    </w:p>
    <w:p w:rsidR="007D0883" w:rsidRDefault="007D0883" w:rsidP="001A58F2">
      <w:pPr>
        <w:tabs>
          <w:tab w:val="left" w:pos="1250"/>
        </w:tabs>
        <w:spacing w:after="240" w:line="360" w:lineRule="auto"/>
        <w:ind w:left="1250"/>
        <w:jc w:val="both"/>
        <w:rPr>
          <w:rFonts w:cs="David"/>
          <w:rtl/>
        </w:rPr>
      </w:pPr>
      <w:r>
        <w:rPr>
          <w:rFonts w:cs="David" w:hint="cs"/>
          <w:rtl/>
        </w:rPr>
        <w:t>אף כאן, מדובר בטענה עובדתית שאין מקום לדיון בה במסגרת בקשה "לסילוק על הסף".</w:t>
      </w:r>
    </w:p>
    <w:p w:rsidR="00D35D8A" w:rsidRDefault="00D35D8A" w:rsidP="001A58F2">
      <w:pPr>
        <w:tabs>
          <w:tab w:val="left" w:pos="1250"/>
        </w:tabs>
        <w:spacing w:after="240" w:line="360" w:lineRule="auto"/>
        <w:ind w:left="1250"/>
        <w:jc w:val="both"/>
        <w:rPr>
          <w:rFonts w:cs="David"/>
          <w:rtl/>
        </w:rPr>
      </w:pPr>
    </w:p>
    <w:p w:rsidR="00D35D8A" w:rsidRDefault="00D35D8A" w:rsidP="001A58F2">
      <w:pPr>
        <w:tabs>
          <w:tab w:val="left" w:pos="1250"/>
        </w:tabs>
        <w:spacing w:after="240" w:line="360" w:lineRule="auto"/>
        <w:ind w:left="1250"/>
        <w:jc w:val="both"/>
        <w:rPr>
          <w:rFonts w:cs="David"/>
          <w:rtl/>
        </w:rPr>
      </w:pPr>
    </w:p>
    <w:p w:rsidR="00D35D8A" w:rsidRPr="004866D7" w:rsidRDefault="00D35D8A" w:rsidP="001A58F2">
      <w:pPr>
        <w:tabs>
          <w:tab w:val="left" w:pos="1250"/>
        </w:tabs>
        <w:spacing w:after="240" w:line="360" w:lineRule="auto"/>
        <w:ind w:left="1250"/>
        <w:jc w:val="both"/>
        <w:rPr>
          <w:rFonts w:cs="David"/>
          <w:rtl/>
        </w:rPr>
      </w:pPr>
    </w:p>
    <w:p w:rsidR="0011146C" w:rsidRPr="004866D7" w:rsidRDefault="0011146C" w:rsidP="0011146C">
      <w:pPr>
        <w:numPr>
          <w:ilvl w:val="0"/>
          <w:numId w:val="1"/>
        </w:numPr>
        <w:tabs>
          <w:tab w:val="left" w:pos="566"/>
        </w:tabs>
        <w:spacing w:after="240" w:line="360" w:lineRule="auto"/>
        <w:ind w:left="566" w:hanging="540"/>
        <w:jc w:val="both"/>
        <w:rPr>
          <w:rFonts w:cs="David"/>
        </w:rPr>
      </w:pPr>
      <w:r>
        <w:rPr>
          <w:rFonts w:cs="David" w:hint="cs"/>
          <w:b/>
          <w:bCs/>
          <w:u w:val="single"/>
          <w:rtl/>
        </w:rPr>
        <w:t>צירוף נספח בניגוד לדין</w:t>
      </w:r>
      <w:r w:rsidRPr="004866D7">
        <w:rPr>
          <w:rFonts w:cs="David" w:hint="cs"/>
          <w:b/>
          <w:bCs/>
          <w:rtl/>
        </w:rPr>
        <w:t xml:space="preserve"> </w:t>
      </w:r>
      <w:r>
        <w:rPr>
          <w:rFonts w:cs="David"/>
          <w:b/>
          <w:bCs/>
          <w:rtl/>
        </w:rPr>
        <w:t>–</w:t>
      </w:r>
      <w:r w:rsidRPr="004866D7">
        <w:rPr>
          <w:rFonts w:cs="David" w:hint="cs"/>
          <w:b/>
          <w:bCs/>
          <w:rtl/>
        </w:rPr>
        <w:t xml:space="preserve"> </w:t>
      </w:r>
    </w:p>
    <w:p w:rsidR="007D0883" w:rsidRDefault="0011146C" w:rsidP="007D0883">
      <w:pPr>
        <w:numPr>
          <w:ilvl w:val="1"/>
          <w:numId w:val="1"/>
        </w:numPr>
        <w:tabs>
          <w:tab w:val="clear" w:pos="792"/>
          <w:tab w:val="left" w:pos="1250"/>
        </w:tabs>
        <w:spacing w:after="240" w:line="360" w:lineRule="auto"/>
        <w:ind w:left="1250" w:hanging="630"/>
        <w:jc w:val="both"/>
        <w:rPr>
          <w:rFonts w:cs="David"/>
        </w:rPr>
      </w:pPr>
      <w:r w:rsidRPr="00E22AA0">
        <w:rPr>
          <w:rFonts w:cs="David" w:hint="cs"/>
          <w:b/>
          <w:bCs/>
          <w:rtl/>
        </w:rPr>
        <w:t xml:space="preserve">צירוף נספח לבקשה, שלא היה חלק מהראיות שצורפו לכתב התביעה, עומד בסתירה מוחלטת להלכה </w:t>
      </w:r>
      <w:r w:rsidR="007D0883">
        <w:rPr>
          <w:rFonts w:cs="David" w:hint="cs"/>
          <w:b/>
          <w:bCs/>
          <w:rtl/>
        </w:rPr>
        <w:t>עליה עמדנו</w:t>
      </w:r>
      <w:r>
        <w:rPr>
          <w:rFonts w:cs="David" w:hint="cs"/>
          <w:rtl/>
        </w:rPr>
        <w:t>, ומבקש לשנות את התמונה, כך שהדיון יהיה לגופו של עניין ולא על בסיס כתב התביעה (זאת בטרם עסקנו בשאלות הבסיסיות מדוע צורף הנספח רק עתה ומדוע לא נתמך צירופו בתצהיר כדין</w:t>
      </w:r>
      <w:r w:rsidR="007D0883">
        <w:rPr>
          <w:rFonts w:cs="David" w:hint="cs"/>
          <w:rtl/>
        </w:rPr>
        <w:t>)</w:t>
      </w:r>
      <w:r>
        <w:rPr>
          <w:rFonts w:cs="David" w:hint="cs"/>
          <w:rtl/>
        </w:rPr>
        <w:t>.</w:t>
      </w:r>
    </w:p>
    <w:p w:rsidR="009D129F" w:rsidRDefault="006B22B3" w:rsidP="009D129F">
      <w:pPr>
        <w:tabs>
          <w:tab w:val="left" w:pos="1250"/>
        </w:tabs>
        <w:spacing w:after="240" w:line="360" w:lineRule="auto"/>
        <w:ind w:left="1250"/>
        <w:jc w:val="both"/>
        <w:rPr>
          <w:rFonts w:cs="David"/>
          <w:b/>
          <w:bCs/>
          <w:rtl/>
        </w:rPr>
      </w:pPr>
      <w:r w:rsidRPr="009D129F">
        <w:rPr>
          <w:rFonts w:cs="David" w:hint="cs"/>
          <w:highlight w:val="yellow"/>
          <w:rtl/>
        </w:rPr>
        <w:t xml:space="preserve">לדעתי יש לשפר מעט את הניסוח (קראתי מספר פעמים כדי להבין). אם הבנתי נכון, </w:t>
      </w:r>
      <w:r w:rsidR="009D129F">
        <w:rPr>
          <w:rFonts w:cs="David" w:hint="cs"/>
          <w:highlight w:val="yellow"/>
          <w:rtl/>
        </w:rPr>
        <w:t xml:space="preserve">להלן </w:t>
      </w:r>
      <w:r w:rsidRPr="009D129F">
        <w:rPr>
          <w:rFonts w:cs="David" w:hint="cs"/>
          <w:highlight w:val="yellow"/>
          <w:rtl/>
        </w:rPr>
        <w:t>הצעה לתיקון הניסוח:</w:t>
      </w:r>
      <w:r>
        <w:rPr>
          <w:rFonts w:cs="David" w:hint="cs"/>
          <w:rtl/>
        </w:rPr>
        <w:t xml:space="preserve"> </w:t>
      </w:r>
    </w:p>
    <w:p w:rsidR="006B22B3" w:rsidRPr="006B22B3" w:rsidRDefault="006B22B3" w:rsidP="009D129F">
      <w:pPr>
        <w:tabs>
          <w:tab w:val="left" w:pos="1250"/>
        </w:tabs>
        <w:spacing w:after="240" w:line="360" w:lineRule="auto"/>
        <w:ind w:left="1250"/>
        <w:jc w:val="both"/>
        <w:rPr>
          <w:rFonts w:cs="David"/>
        </w:rPr>
      </w:pPr>
      <w:r w:rsidRPr="009D129F">
        <w:rPr>
          <w:rFonts w:cs="David" w:hint="cs"/>
          <w:b/>
          <w:bCs/>
          <w:color w:val="0070C0"/>
          <w:rtl/>
        </w:rPr>
        <w:t xml:space="preserve">צירוף נספח לבקשה, שלא היה חלק מהראיות שצורפו לכתב התביעה, </w:t>
      </w:r>
      <w:r w:rsidRPr="009D129F">
        <w:rPr>
          <w:rFonts w:cs="David" w:hint="cs"/>
          <w:color w:val="0070C0"/>
          <w:rtl/>
        </w:rPr>
        <w:t xml:space="preserve">, מבקש לשנות את התמונה, </w:t>
      </w:r>
      <w:r w:rsidR="009D129F" w:rsidRPr="009D129F">
        <w:rPr>
          <w:rFonts w:cs="David" w:hint="cs"/>
          <w:color w:val="0070C0"/>
          <w:rtl/>
        </w:rPr>
        <w:t>ול</w:t>
      </w:r>
      <w:r w:rsidRPr="009D129F">
        <w:rPr>
          <w:rFonts w:cs="David" w:hint="cs"/>
          <w:color w:val="0070C0"/>
          <w:rtl/>
        </w:rPr>
        <w:t xml:space="preserve">דיון </w:t>
      </w:r>
      <w:r w:rsidR="009D129F" w:rsidRPr="009D129F">
        <w:rPr>
          <w:rFonts w:cs="David" w:hint="cs"/>
          <w:color w:val="0070C0"/>
          <w:rtl/>
        </w:rPr>
        <w:t>לגופו של עניין ש</w:t>
      </w:r>
      <w:r w:rsidRPr="009D129F">
        <w:rPr>
          <w:rFonts w:cs="David" w:hint="cs"/>
          <w:color w:val="0070C0"/>
          <w:rtl/>
        </w:rPr>
        <w:t xml:space="preserve">לא על בסיס כתב התביעה </w:t>
      </w:r>
      <w:r w:rsidR="009D129F" w:rsidRPr="009D129F">
        <w:rPr>
          <w:rFonts w:cs="David" w:hint="cs"/>
          <w:b/>
          <w:bCs/>
          <w:color w:val="0070C0"/>
          <w:rtl/>
        </w:rPr>
        <w:t xml:space="preserve">וזאת </w:t>
      </w:r>
      <w:r w:rsidR="009D129F" w:rsidRPr="009D129F">
        <w:rPr>
          <w:rFonts w:cs="David" w:hint="cs"/>
          <w:b/>
          <w:bCs/>
          <w:color w:val="0070C0"/>
          <w:rtl/>
        </w:rPr>
        <w:t>בסתירה מוחלטת להלכה עליה עמדנו</w:t>
      </w:r>
      <w:r w:rsidR="009D129F" w:rsidRPr="009D129F">
        <w:rPr>
          <w:rFonts w:cs="David" w:hint="cs"/>
          <w:color w:val="0070C0"/>
          <w:rtl/>
        </w:rPr>
        <w:t xml:space="preserve"> </w:t>
      </w:r>
      <w:r w:rsidRPr="009D129F">
        <w:rPr>
          <w:rFonts w:cs="David" w:hint="cs"/>
          <w:color w:val="0070C0"/>
          <w:rtl/>
        </w:rPr>
        <w:t>(זאת בטרם עסקנו בשאלות הבסיסיות מדוע צורף הנספח רק עתה ומדוע לא נתמך צירופו בתצהיר כדין).</w:t>
      </w:r>
    </w:p>
    <w:p w:rsidR="0011146C" w:rsidRDefault="007D0883" w:rsidP="007D0883">
      <w:pPr>
        <w:numPr>
          <w:ilvl w:val="1"/>
          <w:numId w:val="1"/>
        </w:numPr>
        <w:tabs>
          <w:tab w:val="clear" w:pos="792"/>
          <w:tab w:val="left" w:pos="1250"/>
        </w:tabs>
        <w:spacing w:after="240" w:line="360" w:lineRule="auto"/>
        <w:ind w:left="1250" w:hanging="630"/>
        <w:jc w:val="both"/>
        <w:rPr>
          <w:rFonts w:cs="David"/>
        </w:rPr>
      </w:pPr>
      <w:r>
        <w:rPr>
          <w:rFonts w:cs="David" w:hint="cs"/>
          <w:rtl/>
        </w:rPr>
        <w:t>המבקש יטען כי צירוף הנספח שומט את הקרקע מתחת לטענות המשיבות בבקשה "לסילוק על הסף"</w:t>
      </w:r>
      <w:r w:rsidR="009C3C73">
        <w:rPr>
          <w:rFonts w:cs="David" w:hint="cs"/>
          <w:rtl/>
        </w:rPr>
        <w:t xml:space="preserve"> </w:t>
      </w:r>
      <w:r w:rsidR="009C3C73">
        <w:rPr>
          <w:rFonts w:cs="David"/>
          <w:rtl/>
        </w:rPr>
        <w:t>–</w:t>
      </w:r>
      <w:r w:rsidR="009C3C73">
        <w:rPr>
          <w:rFonts w:cs="David" w:hint="cs"/>
          <w:rtl/>
        </w:rPr>
        <w:t xml:space="preserve"> שכן צירוף המסמך מוכיח כי המשיבות מבינות שללא הנספח אין בסיס לבקשתן. מאחר שנדרשים מסמכים נוספים להוכחת הבקשה, ממילא טענות המשיבות אינן מתאימות לדיון במסגרת של בקשה לסילוק על הסף.</w:t>
      </w:r>
    </w:p>
    <w:p w:rsidR="009C3C73" w:rsidRDefault="009C3C73" w:rsidP="007D0883">
      <w:pPr>
        <w:numPr>
          <w:ilvl w:val="1"/>
          <w:numId w:val="1"/>
        </w:numPr>
        <w:tabs>
          <w:tab w:val="clear" w:pos="792"/>
          <w:tab w:val="left" w:pos="1250"/>
        </w:tabs>
        <w:spacing w:after="240" w:line="360" w:lineRule="auto"/>
        <w:ind w:left="1250" w:hanging="630"/>
        <w:jc w:val="both"/>
        <w:rPr>
          <w:rFonts w:cs="David"/>
        </w:rPr>
      </w:pPr>
      <w:r>
        <w:rPr>
          <w:rFonts w:cs="David" w:hint="cs"/>
          <w:rtl/>
        </w:rPr>
        <w:t xml:space="preserve">בהקשר זה, ומעל ומעבר לנדרש, נבקש להעיר הערה נוספת: </w:t>
      </w:r>
      <w:r>
        <w:rPr>
          <w:rFonts w:cs="David" w:hint="cs"/>
          <w:b/>
          <w:bCs/>
          <w:rtl/>
        </w:rPr>
        <w:t xml:space="preserve">הנספח המדובר נחתם ביום 31.10.2012. </w:t>
      </w:r>
      <w:r>
        <w:rPr>
          <w:rFonts w:cs="David" w:hint="cs"/>
          <w:rtl/>
        </w:rPr>
        <w:t xml:space="preserve">ככל שהמשיבות מבקשות להסתמך על נספח זה, הרי שהוא פועל כנגדן, שהרי התביעה הוגשה ביום 3.10.2019 </w:t>
      </w:r>
      <w:r>
        <w:rPr>
          <w:rFonts w:cs="David"/>
          <w:rtl/>
        </w:rPr>
        <w:t>–</w:t>
      </w:r>
      <w:r>
        <w:rPr>
          <w:rFonts w:cs="David" w:hint="cs"/>
          <w:rtl/>
        </w:rPr>
        <w:t xml:space="preserve"> פחות משבע שנים ממועד הגשת המסמך!</w:t>
      </w:r>
    </w:p>
    <w:p w:rsidR="0011146C" w:rsidRPr="009C3C73" w:rsidRDefault="0011146C" w:rsidP="009C3C73">
      <w:pPr>
        <w:tabs>
          <w:tab w:val="left" w:pos="1250"/>
        </w:tabs>
        <w:spacing w:line="360" w:lineRule="auto"/>
        <w:ind w:left="1250"/>
        <w:jc w:val="both"/>
        <w:rPr>
          <w:rFonts w:cs="David"/>
        </w:rPr>
      </w:pPr>
    </w:p>
    <w:p w:rsidR="00E22AA0" w:rsidRPr="009C3C73" w:rsidRDefault="00E22AA0"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היעדר תצהיר לתמיכה בטענות ולצירוף הנספח</w:t>
      </w:r>
    </w:p>
    <w:p w:rsidR="00E22AA0" w:rsidRPr="00BA64F1" w:rsidRDefault="00E22AA0" w:rsidP="00E22AA0">
      <w:pPr>
        <w:numPr>
          <w:ilvl w:val="0"/>
          <w:numId w:val="1"/>
        </w:numPr>
        <w:tabs>
          <w:tab w:val="left" w:pos="566"/>
        </w:tabs>
        <w:spacing w:after="240" w:line="360" w:lineRule="auto"/>
        <w:ind w:left="566" w:hanging="540"/>
        <w:jc w:val="both"/>
        <w:rPr>
          <w:rFonts w:cs="David"/>
        </w:rPr>
      </w:pPr>
      <w:r>
        <w:rPr>
          <w:rFonts w:cs="David" w:hint="cs"/>
          <w:rtl/>
        </w:rPr>
        <w:t>כמו כן, ואף כאן אין מחלוקת בכלל, טענה עובדתית במסגרת של בקשה צריכה להיתמך בתצהיר</w:t>
      </w:r>
      <w:r w:rsidR="004866D7">
        <w:rPr>
          <w:rFonts w:cs="David" w:hint="cs"/>
          <w:rtl/>
        </w:rPr>
        <w:t>, ואינה יכולה לעמוד בפני עצמה.</w:t>
      </w:r>
      <w:r w:rsidR="00BA64F1">
        <w:rPr>
          <w:rFonts w:cs="David" w:hint="cs"/>
          <w:rtl/>
        </w:rPr>
        <w:t xml:space="preserve"> </w:t>
      </w:r>
      <w:r w:rsidR="00BA64F1">
        <w:rPr>
          <w:rFonts w:cs="David" w:hint="cs"/>
          <w:b/>
          <w:bCs/>
          <w:rtl/>
        </w:rPr>
        <w:t>דברים אלה יפים הן לעניין הטענות העובדתיות שאינן מוזכרות בכתב התביעה והן לעניין הנספח שצורף לתשובה.</w:t>
      </w:r>
    </w:p>
    <w:p w:rsidR="004866D7" w:rsidRDefault="004866D7" w:rsidP="00BA64F1">
      <w:pPr>
        <w:numPr>
          <w:ilvl w:val="0"/>
          <w:numId w:val="1"/>
        </w:numPr>
        <w:tabs>
          <w:tab w:val="left" w:pos="566"/>
        </w:tabs>
        <w:spacing w:after="240" w:line="360" w:lineRule="auto"/>
        <w:ind w:left="566" w:hanging="540"/>
        <w:jc w:val="both"/>
        <w:rPr>
          <w:rFonts w:cs="David"/>
        </w:rPr>
      </w:pPr>
      <w:r w:rsidRPr="00BA64F1">
        <w:rPr>
          <w:rFonts w:cs="David" w:hint="cs"/>
          <w:rtl/>
        </w:rPr>
        <w:t xml:space="preserve">מבלי לגרוע מכך תשומת לב בית הדין הנכבד כי המבקשות </w:t>
      </w:r>
      <w:r w:rsidRPr="00BA64F1">
        <w:rPr>
          <w:rFonts w:cs="David" w:hint="cs"/>
          <w:b/>
          <w:bCs/>
          <w:rtl/>
        </w:rPr>
        <w:t>הסתירו</w:t>
      </w:r>
      <w:r w:rsidRPr="00BA64F1">
        <w:rPr>
          <w:rFonts w:cs="David" w:hint="cs"/>
          <w:rtl/>
        </w:rPr>
        <w:t xml:space="preserve"> מבית הדין הנכבד נקודה מהותית להבנת נסיבותיו. עיון במסמך מעלה כי ליד חתימתו כתב המשיב במפורש "</w:t>
      </w:r>
      <w:r w:rsidRPr="00BA64F1">
        <w:rPr>
          <w:rFonts w:cs="David" w:hint="cs"/>
          <w:b/>
          <w:bCs/>
          <w:i/>
          <w:iCs/>
          <w:rtl/>
        </w:rPr>
        <w:t>תחת לחץ ותחת מחאה</w:t>
      </w:r>
      <w:r w:rsidRPr="00BA64F1">
        <w:rPr>
          <w:rFonts w:cs="David" w:hint="cs"/>
          <w:rtl/>
        </w:rPr>
        <w:t xml:space="preserve">". </w:t>
      </w:r>
    </w:p>
    <w:p w:rsidR="00BA64F1" w:rsidRDefault="004866D7" w:rsidP="00BA64F1">
      <w:pPr>
        <w:tabs>
          <w:tab w:val="left" w:pos="566"/>
        </w:tabs>
        <w:spacing w:after="240" w:line="360" w:lineRule="auto"/>
        <w:ind w:left="566"/>
        <w:jc w:val="both"/>
        <w:rPr>
          <w:rFonts w:cs="David"/>
        </w:rPr>
      </w:pPr>
      <w:r w:rsidRPr="00BA64F1">
        <w:rPr>
          <w:rFonts w:cs="David" w:hint="cs"/>
          <w:rtl/>
        </w:rPr>
        <w:t xml:space="preserve">מעבר לכך שראוי היה שהמבקשות יסבו את תשומת לב בית הדין הנכבד לעובדה מהותית זאת הנוגעת לנסיבות החתימה </w:t>
      </w:r>
      <w:r w:rsidRPr="00BA64F1">
        <w:rPr>
          <w:rFonts w:cs="David"/>
          <w:rtl/>
        </w:rPr>
        <w:t>–</w:t>
      </w:r>
      <w:r w:rsidRPr="00BA64F1">
        <w:rPr>
          <w:rFonts w:cs="David" w:hint="cs"/>
          <w:rtl/>
        </w:rPr>
        <w:t xml:space="preserve"> נסיבות אליהן הן מתייחסות, הרי שהדברים ש</w:t>
      </w:r>
      <w:bookmarkStart w:id="5" w:name="_GoBack"/>
      <w:bookmarkEnd w:id="5"/>
      <w:r w:rsidRPr="00BA64F1">
        <w:rPr>
          <w:rFonts w:cs="David" w:hint="cs"/>
          <w:rtl/>
        </w:rPr>
        <w:t xml:space="preserve">כתב המשיב עומדים בסתירה לטענות המבקשות, ולמעשה לא ניתן עוד להכריע בבקשה מבלי לברר את הדברים לעומקם. </w:t>
      </w:r>
    </w:p>
    <w:p w:rsidR="004866D7" w:rsidRPr="00BA64F1" w:rsidRDefault="004866D7" w:rsidP="00BA64F1">
      <w:pPr>
        <w:tabs>
          <w:tab w:val="left" w:pos="566"/>
        </w:tabs>
        <w:spacing w:after="240" w:line="360" w:lineRule="auto"/>
        <w:ind w:left="566"/>
        <w:jc w:val="both"/>
        <w:rPr>
          <w:rFonts w:cs="David"/>
        </w:rPr>
      </w:pPr>
      <w:r w:rsidRPr="00BA64F1">
        <w:rPr>
          <w:rFonts w:cs="David" w:hint="cs"/>
          <w:rtl/>
        </w:rPr>
        <w:lastRenderedPageBreak/>
        <w:t xml:space="preserve">מאחר שיש לברר דברים לעומקם </w:t>
      </w:r>
      <w:r w:rsidRPr="00BA64F1">
        <w:rPr>
          <w:rFonts w:cs="David"/>
          <w:rtl/>
        </w:rPr>
        <w:t>–</w:t>
      </w:r>
      <w:r w:rsidRPr="00BA64F1">
        <w:rPr>
          <w:rFonts w:cs="David" w:hint="cs"/>
          <w:rtl/>
        </w:rPr>
        <w:t xml:space="preserve"> ברור שבקשה לסילוק הסף אינה הדרך לדיון ובדיקת טענות המבקשות, מבלי להודות בהן כמובן. יתכבדו המבקשות ויעלו טענות אלה במסגרת ההליך העיקרי, בדרך המקובלת והנכונה לדיון.</w:t>
      </w:r>
    </w:p>
    <w:p w:rsidR="001A58F2" w:rsidRDefault="00E22AA0" w:rsidP="00382D32">
      <w:pPr>
        <w:numPr>
          <w:ilvl w:val="0"/>
          <w:numId w:val="1"/>
        </w:numPr>
        <w:tabs>
          <w:tab w:val="left" w:pos="566"/>
        </w:tabs>
        <w:spacing w:after="240" w:line="360" w:lineRule="auto"/>
        <w:ind w:left="566" w:hanging="540"/>
        <w:jc w:val="both"/>
        <w:rPr>
          <w:rFonts w:cs="David"/>
        </w:rPr>
      </w:pPr>
      <w:r>
        <w:rPr>
          <w:rFonts w:cs="David" w:hint="cs"/>
          <w:rtl/>
        </w:rPr>
        <w:t xml:space="preserve">בשולי הדברים נוסיף ונעיר </w:t>
      </w:r>
      <w:r w:rsidR="001A58F2">
        <w:rPr>
          <w:rFonts w:cs="David" w:hint="cs"/>
          <w:rtl/>
        </w:rPr>
        <w:t>שתי הערות:</w:t>
      </w:r>
    </w:p>
    <w:p w:rsidR="00382D32" w:rsidRDefault="001A58F2" w:rsidP="001A58F2">
      <w:pPr>
        <w:tabs>
          <w:tab w:val="left" w:pos="566"/>
        </w:tabs>
        <w:spacing w:after="240" w:line="360" w:lineRule="auto"/>
        <w:ind w:left="566"/>
        <w:jc w:val="both"/>
        <w:rPr>
          <w:rFonts w:cs="David"/>
          <w:rtl/>
        </w:rPr>
      </w:pPr>
      <w:r>
        <w:rPr>
          <w:rFonts w:cs="David" w:hint="cs"/>
          <w:rtl/>
        </w:rPr>
        <w:t xml:space="preserve">האחת - </w:t>
      </w:r>
      <w:r w:rsidR="00E22AA0">
        <w:rPr>
          <w:rFonts w:cs="David" w:hint="cs"/>
          <w:rtl/>
        </w:rPr>
        <w:t>תמוה מדוע בחרו המ</w:t>
      </w:r>
      <w:r>
        <w:rPr>
          <w:rFonts w:cs="David" w:hint="cs"/>
          <w:rtl/>
        </w:rPr>
        <w:t>שיבות</w:t>
      </w:r>
      <w:r w:rsidR="00E22AA0">
        <w:rPr>
          <w:rFonts w:cs="David" w:hint="cs"/>
          <w:rtl/>
        </w:rPr>
        <w:t xml:space="preserve"> להגיש את הנספח במסגרת התשובה ולא צירפו אותו מלכתחילה לבקשה. לטעמנו, ומבלי לגרוע </w:t>
      </w:r>
      <w:r>
        <w:rPr>
          <w:rFonts w:cs="David" w:hint="cs"/>
          <w:rtl/>
        </w:rPr>
        <w:t>מהאמור לעיל, אף בכך יש טעם לפגם;</w:t>
      </w:r>
    </w:p>
    <w:p w:rsidR="001A58F2" w:rsidRDefault="001A58F2" w:rsidP="001A58F2">
      <w:pPr>
        <w:tabs>
          <w:tab w:val="left" w:pos="566"/>
        </w:tabs>
        <w:spacing w:after="240" w:line="360" w:lineRule="auto"/>
        <w:ind w:left="566"/>
        <w:jc w:val="both"/>
        <w:rPr>
          <w:rFonts w:cs="David"/>
        </w:rPr>
      </w:pPr>
      <w:r>
        <w:rPr>
          <w:rFonts w:cs="David" w:hint="cs"/>
          <w:rtl/>
        </w:rPr>
        <w:t xml:space="preserve">והשנייה </w:t>
      </w:r>
      <w:r>
        <w:rPr>
          <w:rFonts w:cs="David"/>
          <w:rtl/>
        </w:rPr>
        <w:t>–</w:t>
      </w:r>
      <w:r>
        <w:rPr>
          <w:rFonts w:cs="David" w:hint="cs"/>
          <w:rtl/>
        </w:rPr>
        <w:t xml:space="preserve"> יש טעם לפגם בהעלאת טענות מן היקב ומן הגורן בדבר שיהוי והתיישנות שעה שהמשיבות נוקטות </w:t>
      </w:r>
      <w:r w:rsidR="00D35D8A">
        <w:rPr>
          <w:rFonts w:cs="David" w:hint="cs"/>
          <w:rtl/>
        </w:rPr>
        <w:t>בטקטיקה של שיהוי ונמנעות, פעם אחר פעם, להגיש את כתב הגנתן.</w:t>
      </w:r>
    </w:p>
    <w:p w:rsidR="008F5336" w:rsidRPr="00D35D8A" w:rsidRDefault="008F5336" w:rsidP="00D35D8A">
      <w:pPr>
        <w:pStyle w:val="30"/>
        <w:rPr>
          <w:rtl/>
        </w:rPr>
      </w:pPr>
    </w:p>
    <w:p w:rsidR="009B48BB" w:rsidRPr="00D35D8A" w:rsidRDefault="00FA365A" w:rsidP="00D35D8A">
      <w:pPr>
        <w:pStyle w:val="30"/>
        <w:tabs>
          <w:tab w:val="clear" w:pos="566"/>
        </w:tabs>
        <w:spacing w:after="240"/>
        <w:ind w:left="80" w:firstLine="450"/>
      </w:pPr>
      <w:r w:rsidRPr="00D35D8A">
        <w:rPr>
          <w:rFonts w:hint="eastAsia"/>
          <w:rtl/>
        </w:rPr>
        <w:t>אשר</w:t>
      </w:r>
      <w:r w:rsidRPr="00D35D8A">
        <w:rPr>
          <w:rtl/>
        </w:rPr>
        <w:t xml:space="preserve"> </w:t>
      </w:r>
      <w:r w:rsidRPr="00D35D8A">
        <w:rPr>
          <w:rFonts w:hint="eastAsia"/>
          <w:rtl/>
        </w:rPr>
        <w:t>על</w:t>
      </w:r>
      <w:r w:rsidRPr="00D35D8A">
        <w:rPr>
          <w:rtl/>
        </w:rPr>
        <w:t xml:space="preserve"> </w:t>
      </w:r>
      <w:r w:rsidRPr="00D35D8A">
        <w:rPr>
          <w:rFonts w:hint="eastAsia"/>
          <w:rtl/>
        </w:rPr>
        <w:t>כן</w:t>
      </w:r>
      <w:r w:rsidRPr="00D35D8A">
        <w:rPr>
          <w:rtl/>
        </w:rPr>
        <w:t xml:space="preserve">, </w:t>
      </w:r>
      <w:r w:rsidRPr="00D35D8A">
        <w:rPr>
          <w:rFonts w:hint="eastAsia"/>
          <w:rtl/>
        </w:rPr>
        <w:t>ולאור</w:t>
      </w:r>
      <w:r w:rsidRPr="00D35D8A">
        <w:rPr>
          <w:rtl/>
        </w:rPr>
        <w:t xml:space="preserve"> </w:t>
      </w:r>
      <w:r w:rsidRPr="00D35D8A">
        <w:rPr>
          <w:rFonts w:hint="eastAsia"/>
          <w:rtl/>
        </w:rPr>
        <w:t>האמור</w:t>
      </w:r>
      <w:r w:rsidRPr="00D35D8A">
        <w:rPr>
          <w:rtl/>
        </w:rPr>
        <w:t xml:space="preserve"> </w:t>
      </w:r>
      <w:r w:rsidRPr="00D35D8A">
        <w:rPr>
          <w:rFonts w:hint="eastAsia"/>
          <w:rtl/>
        </w:rPr>
        <w:t>לעיל</w:t>
      </w:r>
      <w:r w:rsidRPr="00D35D8A">
        <w:rPr>
          <w:rtl/>
        </w:rPr>
        <w:t>,</w:t>
      </w:r>
      <w:r w:rsidR="0092613E" w:rsidRPr="00D35D8A">
        <w:rPr>
          <w:rtl/>
        </w:rPr>
        <w:t xml:space="preserve"> יתבקש בית הדין הנכבד </w:t>
      </w:r>
      <w:r w:rsidR="004866D7" w:rsidRPr="00D35D8A">
        <w:rPr>
          <w:rFonts w:hint="cs"/>
          <w:rtl/>
        </w:rPr>
        <w:t xml:space="preserve">לקבל את הבקשה, ולהורות על מחיקת </w:t>
      </w:r>
      <w:r w:rsidR="00BA64F1" w:rsidRPr="00D35D8A">
        <w:rPr>
          <w:rFonts w:hint="cs"/>
          <w:rtl/>
        </w:rPr>
        <w:t>סעיף 12 סיפא וסעיף 20 רישא לבקשה ולהורות על הוצאת הנספח לתשובה.</w:t>
      </w:r>
      <w:r w:rsidR="00D35D8A" w:rsidRPr="00D35D8A">
        <w:rPr>
          <w:rFonts w:hint="cs"/>
          <w:rtl/>
        </w:rPr>
        <w:t xml:space="preserve"> </w:t>
      </w:r>
      <w:r w:rsidR="00BA64F1" w:rsidRPr="00D35D8A">
        <w:rPr>
          <w:rFonts w:hint="cs"/>
          <w:rtl/>
        </w:rPr>
        <w:t xml:space="preserve">כן מתבקש בית הדין הנכבד </w:t>
      </w:r>
      <w:r w:rsidRPr="00D35D8A">
        <w:rPr>
          <w:rFonts w:hint="eastAsia"/>
          <w:rtl/>
        </w:rPr>
        <w:t>לחייב</w:t>
      </w:r>
      <w:r w:rsidRPr="00D35D8A">
        <w:rPr>
          <w:rtl/>
        </w:rPr>
        <w:t xml:space="preserve"> </w:t>
      </w:r>
      <w:r w:rsidRPr="00D35D8A">
        <w:rPr>
          <w:rFonts w:hint="eastAsia"/>
          <w:rtl/>
        </w:rPr>
        <w:t>את</w:t>
      </w:r>
      <w:r w:rsidRPr="00D35D8A">
        <w:rPr>
          <w:rtl/>
        </w:rPr>
        <w:t xml:space="preserve"> </w:t>
      </w:r>
      <w:r w:rsidRPr="00D35D8A">
        <w:rPr>
          <w:rFonts w:hint="eastAsia"/>
          <w:rtl/>
        </w:rPr>
        <w:t>המבקשות</w:t>
      </w:r>
      <w:r w:rsidRPr="00D35D8A">
        <w:rPr>
          <w:rtl/>
        </w:rPr>
        <w:t xml:space="preserve"> </w:t>
      </w:r>
      <w:r w:rsidRPr="00D35D8A">
        <w:rPr>
          <w:rFonts w:hint="eastAsia"/>
          <w:rtl/>
        </w:rPr>
        <w:t>בהוצאות</w:t>
      </w:r>
      <w:r w:rsidRPr="00D35D8A">
        <w:rPr>
          <w:rtl/>
        </w:rPr>
        <w:t xml:space="preserve"> </w:t>
      </w:r>
      <w:r w:rsidRPr="00D35D8A">
        <w:rPr>
          <w:rFonts w:hint="eastAsia"/>
          <w:rtl/>
        </w:rPr>
        <w:t>המ</w:t>
      </w:r>
      <w:r w:rsidR="00BA64F1" w:rsidRPr="00D35D8A">
        <w:rPr>
          <w:rFonts w:hint="cs"/>
          <w:rtl/>
        </w:rPr>
        <w:t>בקש</w:t>
      </w:r>
      <w:r w:rsidRPr="00D35D8A">
        <w:rPr>
          <w:rtl/>
        </w:rPr>
        <w:t xml:space="preserve"> </w:t>
      </w:r>
      <w:r w:rsidRPr="00D35D8A">
        <w:rPr>
          <w:rFonts w:hint="eastAsia"/>
          <w:rtl/>
        </w:rPr>
        <w:t>ובשכר</w:t>
      </w:r>
      <w:r w:rsidRPr="00D35D8A">
        <w:rPr>
          <w:rtl/>
        </w:rPr>
        <w:t xml:space="preserve"> </w:t>
      </w:r>
      <w:r w:rsidRPr="00D35D8A">
        <w:rPr>
          <w:rFonts w:hint="eastAsia"/>
          <w:rtl/>
        </w:rPr>
        <w:t>טרחת</w:t>
      </w:r>
      <w:r w:rsidRPr="00D35D8A">
        <w:rPr>
          <w:rtl/>
        </w:rPr>
        <w:t xml:space="preserve"> </w:t>
      </w:r>
      <w:r w:rsidRPr="00D35D8A">
        <w:rPr>
          <w:rFonts w:hint="eastAsia"/>
          <w:rtl/>
        </w:rPr>
        <w:t>עורכי</w:t>
      </w:r>
      <w:r w:rsidRPr="00D35D8A">
        <w:rPr>
          <w:rtl/>
        </w:rPr>
        <w:t xml:space="preserve"> </w:t>
      </w:r>
      <w:r w:rsidRPr="00D35D8A">
        <w:rPr>
          <w:rFonts w:hint="eastAsia"/>
          <w:rtl/>
        </w:rPr>
        <w:t>דינו</w:t>
      </w:r>
      <w:r w:rsidRPr="00D35D8A">
        <w:rPr>
          <w:rtl/>
        </w:rPr>
        <w:t>.</w:t>
      </w:r>
    </w:p>
    <w:p w:rsidR="00F01D59" w:rsidRDefault="00F01D59" w:rsidP="00211F05">
      <w:pPr>
        <w:pStyle w:val="22"/>
        <w:tabs>
          <w:tab w:val="center" w:pos="-2268"/>
          <w:tab w:val="left" w:pos="631"/>
        </w:tabs>
        <w:spacing w:before="120"/>
        <w:ind w:left="0" w:right="0" w:firstLine="0"/>
        <w:rPr>
          <w:b/>
          <w:bCs/>
          <w:noProof w:val="0"/>
          <w:rtl/>
        </w:rPr>
      </w:pPr>
    </w:p>
    <w:p w:rsidR="00D35D8A" w:rsidRPr="00BA64F1" w:rsidRDefault="00D35D8A" w:rsidP="00211F05">
      <w:pPr>
        <w:pStyle w:val="22"/>
        <w:tabs>
          <w:tab w:val="center" w:pos="-2268"/>
          <w:tab w:val="left" w:pos="631"/>
        </w:tabs>
        <w:spacing w:before="120"/>
        <w:ind w:left="0" w:right="0" w:firstLine="0"/>
        <w:rPr>
          <w:b/>
          <w:bCs/>
          <w:noProof w:val="0"/>
          <w:rtl/>
        </w:rPr>
      </w:pPr>
    </w:p>
    <w:p w:rsidR="00F11C5A" w:rsidRDefault="00B42DBB" w:rsidP="00D35D8A">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D35D8A">
        <w:rPr>
          <w:rFonts w:hint="cs"/>
          <w:b/>
          <w:bCs/>
          <w:noProof w:val="0"/>
          <w:rtl/>
        </w:rPr>
        <w:t>25</w:t>
      </w:r>
      <w:r w:rsidR="008F5336">
        <w:rPr>
          <w:rFonts w:hint="cs"/>
          <w:b/>
          <w:bCs/>
          <w:noProof w:val="0"/>
          <w:rtl/>
        </w:rPr>
        <w:t xml:space="preserve"> ב</w:t>
      </w:r>
      <w:r w:rsidR="00382D32">
        <w:rPr>
          <w:rFonts w:hint="cs"/>
          <w:b/>
          <w:bCs/>
          <w:noProof w:val="0"/>
          <w:rtl/>
        </w:rPr>
        <w:t>פברואר</w:t>
      </w:r>
      <w:r w:rsidR="00903EDA" w:rsidRPr="00901A33">
        <w:rPr>
          <w:rFonts w:hint="cs"/>
          <w:b/>
          <w:bCs/>
          <w:noProof w:val="0"/>
          <w:rtl/>
        </w:rPr>
        <w:t xml:space="preserve"> </w:t>
      </w:r>
      <w:r w:rsidRPr="00901A33">
        <w:rPr>
          <w:rFonts w:hint="cs"/>
          <w:b/>
          <w:bCs/>
          <w:noProof w:val="0"/>
          <w:rtl/>
        </w:rPr>
        <w:t>20</w:t>
      </w:r>
      <w:r w:rsidR="008F5336">
        <w:rPr>
          <w:rFonts w:hint="cs"/>
          <w:b/>
          <w:bCs/>
          <w:noProof w:val="0"/>
          <w:rtl/>
        </w:rPr>
        <w:t>20</w:t>
      </w:r>
      <w:r w:rsidRPr="00901A33">
        <w:rPr>
          <w:rFonts w:hint="cs"/>
          <w:b/>
          <w:bCs/>
          <w:noProof w:val="0"/>
          <w:rtl/>
        </w:rPr>
        <w:t>.</w:t>
      </w:r>
    </w:p>
    <w:p w:rsidR="00D35D8A" w:rsidRDefault="00D35D8A" w:rsidP="00D35D8A">
      <w:pPr>
        <w:pStyle w:val="22"/>
        <w:tabs>
          <w:tab w:val="center" w:pos="-2268"/>
          <w:tab w:val="left" w:pos="631"/>
        </w:tabs>
        <w:spacing w:before="120"/>
        <w:ind w:left="0" w:right="0" w:firstLine="0"/>
        <w:rPr>
          <w:b/>
          <w:bCs/>
          <w:noProof w:val="0"/>
          <w:rtl/>
        </w:rPr>
      </w:pPr>
    </w:p>
    <w:p w:rsidR="00B42DBB" w:rsidRPr="00901A33" w:rsidRDefault="00B42DBB" w:rsidP="00211F05">
      <w:pPr>
        <w:pStyle w:val="22"/>
        <w:tabs>
          <w:tab w:val="center" w:pos="-2268"/>
          <w:tab w:val="left" w:pos="631"/>
        </w:tabs>
        <w:spacing w:before="0"/>
        <w:ind w:left="509" w:right="0"/>
        <w:rPr>
          <w:b/>
          <w:bCs/>
          <w:noProof w:val="0"/>
          <w:rtl/>
        </w:rPr>
      </w:pPr>
    </w:p>
    <w:p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w:t>
      </w:r>
      <w:proofErr w:type="spellStart"/>
      <w:r w:rsidRPr="00901A33">
        <w:rPr>
          <w:rFonts w:hint="cs"/>
          <w:noProof w:val="0"/>
          <w:rtl/>
        </w:rPr>
        <w:t>קדרי</w:t>
      </w:r>
      <w:proofErr w:type="spellEnd"/>
      <w:r w:rsidRPr="00901A33">
        <w:rPr>
          <w:rFonts w:hint="cs"/>
          <w:noProof w:val="0"/>
          <w:rtl/>
        </w:rPr>
        <w:t>, שמיר ושות'</w:t>
      </w:r>
      <w:r w:rsidRPr="00901A33">
        <w:rPr>
          <w:noProof w:val="0"/>
          <w:rtl/>
        </w:rPr>
        <w:t xml:space="preserve"> </w:t>
      </w:r>
      <w:r w:rsidRPr="00901A33">
        <w:rPr>
          <w:noProof w:val="0"/>
          <w:sz w:val="22"/>
          <w:szCs w:val="22"/>
          <w:rtl/>
        </w:rPr>
        <w:t>עורכי דין</w:t>
      </w:r>
    </w:p>
    <w:p w:rsidR="0092613E" w:rsidRPr="00D74F54" w:rsidRDefault="00B42DBB" w:rsidP="00BA64F1">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002D080E">
        <w:rPr>
          <w:rFonts w:hint="cs"/>
          <w:noProof w:val="0"/>
          <w:rtl/>
        </w:rPr>
        <w:t xml:space="preserve">  </w:t>
      </w:r>
      <w:r w:rsidR="008F5336">
        <w:rPr>
          <w:noProof w:val="0"/>
          <w:rtl/>
        </w:rPr>
        <w:t>ב"כ ה</w:t>
      </w:r>
      <w:r w:rsidR="00BA64F1">
        <w:rPr>
          <w:rFonts w:hint="cs"/>
          <w:noProof w:val="0"/>
          <w:rtl/>
        </w:rPr>
        <w:t>מבקש</w:t>
      </w:r>
      <w:r w:rsidR="008F5336">
        <w:rPr>
          <w:rFonts w:hint="cs"/>
          <w:noProof w:val="0"/>
          <w:rtl/>
        </w:rPr>
        <w:t xml:space="preserve"> </w:t>
      </w:r>
    </w:p>
    <w:sectPr w:rsidR="0092613E" w:rsidRPr="00D74F54" w:rsidSect="00577511">
      <w:headerReference w:type="even" r:id="rId8"/>
      <w:headerReference w:type="default" r:id="rId9"/>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173" w:rsidRDefault="00267173">
      <w:r>
        <w:separator/>
      </w:r>
    </w:p>
  </w:endnote>
  <w:endnote w:type="continuationSeparator" w:id="0">
    <w:p w:rsidR="00267173" w:rsidRDefault="0026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173" w:rsidRDefault="00267173">
      <w:r>
        <w:separator/>
      </w:r>
    </w:p>
  </w:footnote>
  <w:footnote w:type="continuationSeparator" w:id="0">
    <w:p w:rsidR="00267173" w:rsidRDefault="00267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C231D8">
      <w:rPr>
        <w:rStyle w:val="ac"/>
        <w:noProof/>
        <w:rtl/>
      </w:rPr>
      <w:t>2</w:t>
    </w:r>
    <w:r>
      <w:rPr>
        <w:rStyle w:val="ac"/>
        <w:rtl/>
      </w:rPr>
      <w:fldChar w:fldCharType="end"/>
    </w:r>
  </w:p>
  <w:p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B342C61"/>
    <w:multiLevelType w:val="hybridMultilevel"/>
    <w:tmpl w:val="93EC6574"/>
    <w:lvl w:ilvl="0" w:tplc="E47027F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 w15:restartNumberingAfterBreak="0">
    <w:nsid w:val="7DEF02BE"/>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4"/>
  </w:num>
  <w:num w:numId="4">
    <w:abstractNumId w:val="1"/>
  </w:num>
  <w:num w:numId="5">
    <w:abstractNumId w:val="5"/>
  </w:num>
  <w:num w:numId="6">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שמעון ה">
    <w15:presenceInfo w15:providerId="Windows Live" w15:userId="f43a9725421907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5433"/>
    <w:rsid w:val="00046B9D"/>
    <w:rsid w:val="000524FA"/>
    <w:rsid w:val="00053FA6"/>
    <w:rsid w:val="00056C02"/>
    <w:rsid w:val="00057EF8"/>
    <w:rsid w:val="0006117A"/>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146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2"/>
    <w:rsid w:val="001A58F4"/>
    <w:rsid w:val="001A7C68"/>
    <w:rsid w:val="001B0526"/>
    <w:rsid w:val="001B0E0D"/>
    <w:rsid w:val="001B3CDE"/>
    <w:rsid w:val="001B750D"/>
    <w:rsid w:val="001B77C6"/>
    <w:rsid w:val="001C4413"/>
    <w:rsid w:val="001C7046"/>
    <w:rsid w:val="001D0395"/>
    <w:rsid w:val="001D11F2"/>
    <w:rsid w:val="001D5FE3"/>
    <w:rsid w:val="001D7262"/>
    <w:rsid w:val="001E1E01"/>
    <w:rsid w:val="001E362D"/>
    <w:rsid w:val="001E4F99"/>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40167"/>
    <w:rsid w:val="0024236F"/>
    <w:rsid w:val="0024719A"/>
    <w:rsid w:val="00252246"/>
    <w:rsid w:val="00255A87"/>
    <w:rsid w:val="002564D5"/>
    <w:rsid w:val="00256972"/>
    <w:rsid w:val="00260381"/>
    <w:rsid w:val="00260DD7"/>
    <w:rsid w:val="00262792"/>
    <w:rsid w:val="0026383D"/>
    <w:rsid w:val="002654B3"/>
    <w:rsid w:val="00267173"/>
    <w:rsid w:val="00273166"/>
    <w:rsid w:val="00274D64"/>
    <w:rsid w:val="002802F5"/>
    <w:rsid w:val="0028058C"/>
    <w:rsid w:val="00280CF4"/>
    <w:rsid w:val="0028436C"/>
    <w:rsid w:val="00285537"/>
    <w:rsid w:val="00285BA6"/>
    <w:rsid w:val="002907C4"/>
    <w:rsid w:val="00291522"/>
    <w:rsid w:val="002919E0"/>
    <w:rsid w:val="002964AB"/>
    <w:rsid w:val="002977A1"/>
    <w:rsid w:val="002A11AE"/>
    <w:rsid w:val="002A5FA6"/>
    <w:rsid w:val="002B142B"/>
    <w:rsid w:val="002B21F6"/>
    <w:rsid w:val="002B39F1"/>
    <w:rsid w:val="002B43BF"/>
    <w:rsid w:val="002B68A1"/>
    <w:rsid w:val="002B752A"/>
    <w:rsid w:val="002C3012"/>
    <w:rsid w:val="002C43CA"/>
    <w:rsid w:val="002C555D"/>
    <w:rsid w:val="002C7102"/>
    <w:rsid w:val="002D080E"/>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3211"/>
    <w:rsid w:val="00305613"/>
    <w:rsid w:val="0030799E"/>
    <w:rsid w:val="003172EF"/>
    <w:rsid w:val="0032017F"/>
    <w:rsid w:val="003216EE"/>
    <w:rsid w:val="00321D6F"/>
    <w:rsid w:val="0032328C"/>
    <w:rsid w:val="00324E00"/>
    <w:rsid w:val="00332BBE"/>
    <w:rsid w:val="00332FD9"/>
    <w:rsid w:val="00334F82"/>
    <w:rsid w:val="00337575"/>
    <w:rsid w:val="00337EAF"/>
    <w:rsid w:val="00337F2F"/>
    <w:rsid w:val="00341798"/>
    <w:rsid w:val="00345EE5"/>
    <w:rsid w:val="00353EF1"/>
    <w:rsid w:val="00356E31"/>
    <w:rsid w:val="00356E51"/>
    <w:rsid w:val="00362E59"/>
    <w:rsid w:val="0036443D"/>
    <w:rsid w:val="00365660"/>
    <w:rsid w:val="0036765B"/>
    <w:rsid w:val="00367D2B"/>
    <w:rsid w:val="00370613"/>
    <w:rsid w:val="003765AA"/>
    <w:rsid w:val="003766B4"/>
    <w:rsid w:val="00382D32"/>
    <w:rsid w:val="00383382"/>
    <w:rsid w:val="003865E9"/>
    <w:rsid w:val="003905E5"/>
    <w:rsid w:val="0039100F"/>
    <w:rsid w:val="0039162B"/>
    <w:rsid w:val="00391F23"/>
    <w:rsid w:val="003961AE"/>
    <w:rsid w:val="003A24D7"/>
    <w:rsid w:val="003A2E11"/>
    <w:rsid w:val="003A5B5B"/>
    <w:rsid w:val="003A72DA"/>
    <w:rsid w:val="003A7345"/>
    <w:rsid w:val="003B1574"/>
    <w:rsid w:val="003B19BF"/>
    <w:rsid w:val="003B377B"/>
    <w:rsid w:val="003B3ED9"/>
    <w:rsid w:val="003B5FF5"/>
    <w:rsid w:val="003B6C0C"/>
    <w:rsid w:val="003C2148"/>
    <w:rsid w:val="003D096D"/>
    <w:rsid w:val="003D1997"/>
    <w:rsid w:val="003D24EB"/>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866D7"/>
    <w:rsid w:val="00490314"/>
    <w:rsid w:val="00491E9C"/>
    <w:rsid w:val="00492BF6"/>
    <w:rsid w:val="0049482F"/>
    <w:rsid w:val="00497575"/>
    <w:rsid w:val="004A02BB"/>
    <w:rsid w:val="004A07A1"/>
    <w:rsid w:val="004A1D52"/>
    <w:rsid w:val="004A6302"/>
    <w:rsid w:val="004A74EA"/>
    <w:rsid w:val="004B0673"/>
    <w:rsid w:val="004B1925"/>
    <w:rsid w:val="004B20F2"/>
    <w:rsid w:val="004B73B2"/>
    <w:rsid w:val="004D0B07"/>
    <w:rsid w:val="004D2426"/>
    <w:rsid w:val="004D7BCB"/>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40DE"/>
    <w:rsid w:val="005850C9"/>
    <w:rsid w:val="00592A2A"/>
    <w:rsid w:val="00594EB3"/>
    <w:rsid w:val="005A3166"/>
    <w:rsid w:val="005A35B3"/>
    <w:rsid w:val="005A44F1"/>
    <w:rsid w:val="005A4601"/>
    <w:rsid w:val="005A63FE"/>
    <w:rsid w:val="005B59AF"/>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37828"/>
    <w:rsid w:val="00642B10"/>
    <w:rsid w:val="00642F36"/>
    <w:rsid w:val="00643E6B"/>
    <w:rsid w:val="00644176"/>
    <w:rsid w:val="006455D3"/>
    <w:rsid w:val="00646E5E"/>
    <w:rsid w:val="00653911"/>
    <w:rsid w:val="0066168D"/>
    <w:rsid w:val="00663677"/>
    <w:rsid w:val="00663FC4"/>
    <w:rsid w:val="00664359"/>
    <w:rsid w:val="00664F8E"/>
    <w:rsid w:val="00665014"/>
    <w:rsid w:val="00666881"/>
    <w:rsid w:val="00666C0A"/>
    <w:rsid w:val="00672B49"/>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2ECA"/>
    <w:rsid w:val="0069391A"/>
    <w:rsid w:val="0069414B"/>
    <w:rsid w:val="00694A56"/>
    <w:rsid w:val="00694BA0"/>
    <w:rsid w:val="00694BF1"/>
    <w:rsid w:val="0069538D"/>
    <w:rsid w:val="00695ABC"/>
    <w:rsid w:val="00695C16"/>
    <w:rsid w:val="006A08F6"/>
    <w:rsid w:val="006A1DB1"/>
    <w:rsid w:val="006B22B3"/>
    <w:rsid w:val="006B25CF"/>
    <w:rsid w:val="006B2DAB"/>
    <w:rsid w:val="006B34AC"/>
    <w:rsid w:val="006B42A9"/>
    <w:rsid w:val="006B6226"/>
    <w:rsid w:val="006B6C9B"/>
    <w:rsid w:val="006B716B"/>
    <w:rsid w:val="006B7FE7"/>
    <w:rsid w:val="006C0C45"/>
    <w:rsid w:val="006C2E00"/>
    <w:rsid w:val="006C5D0E"/>
    <w:rsid w:val="006D22BC"/>
    <w:rsid w:val="006D2867"/>
    <w:rsid w:val="006D2E74"/>
    <w:rsid w:val="006D31FC"/>
    <w:rsid w:val="006D49D9"/>
    <w:rsid w:val="006D4C56"/>
    <w:rsid w:val="006E5D4F"/>
    <w:rsid w:val="006E7D6C"/>
    <w:rsid w:val="006F0929"/>
    <w:rsid w:val="006F2B97"/>
    <w:rsid w:val="006F4E5C"/>
    <w:rsid w:val="007025C5"/>
    <w:rsid w:val="00703BDA"/>
    <w:rsid w:val="0070493C"/>
    <w:rsid w:val="0070635F"/>
    <w:rsid w:val="007119FB"/>
    <w:rsid w:val="00713F69"/>
    <w:rsid w:val="00716815"/>
    <w:rsid w:val="0071685F"/>
    <w:rsid w:val="007172BD"/>
    <w:rsid w:val="007178EC"/>
    <w:rsid w:val="00721470"/>
    <w:rsid w:val="00722B5B"/>
    <w:rsid w:val="00726756"/>
    <w:rsid w:val="00727C38"/>
    <w:rsid w:val="00730EF4"/>
    <w:rsid w:val="0073389D"/>
    <w:rsid w:val="00737F2D"/>
    <w:rsid w:val="00742FEB"/>
    <w:rsid w:val="0074668B"/>
    <w:rsid w:val="00746887"/>
    <w:rsid w:val="007478C0"/>
    <w:rsid w:val="00747DBC"/>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0B3"/>
    <w:rsid w:val="007C0B1F"/>
    <w:rsid w:val="007C0EC8"/>
    <w:rsid w:val="007C2E4B"/>
    <w:rsid w:val="007C3C3F"/>
    <w:rsid w:val="007C4E65"/>
    <w:rsid w:val="007C5A79"/>
    <w:rsid w:val="007D01A0"/>
    <w:rsid w:val="007D0883"/>
    <w:rsid w:val="007D3355"/>
    <w:rsid w:val="007D426E"/>
    <w:rsid w:val="007D52AE"/>
    <w:rsid w:val="007D69CB"/>
    <w:rsid w:val="007D7756"/>
    <w:rsid w:val="007E01CC"/>
    <w:rsid w:val="007E1304"/>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57BF8"/>
    <w:rsid w:val="008619D2"/>
    <w:rsid w:val="00863A6D"/>
    <w:rsid w:val="00865FD6"/>
    <w:rsid w:val="00866A59"/>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5325"/>
    <w:rsid w:val="008C587F"/>
    <w:rsid w:val="008D00E4"/>
    <w:rsid w:val="008D238B"/>
    <w:rsid w:val="008D3153"/>
    <w:rsid w:val="008D3640"/>
    <w:rsid w:val="008D5FDB"/>
    <w:rsid w:val="008D7743"/>
    <w:rsid w:val="008D785F"/>
    <w:rsid w:val="008E5BF9"/>
    <w:rsid w:val="008E6FA5"/>
    <w:rsid w:val="008F5336"/>
    <w:rsid w:val="008F56E4"/>
    <w:rsid w:val="008F6405"/>
    <w:rsid w:val="008F6EB9"/>
    <w:rsid w:val="009008EE"/>
    <w:rsid w:val="00901A33"/>
    <w:rsid w:val="00901E76"/>
    <w:rsid w:val="00903EDA"/>
    <w:rsid w:val="0090486C"/>
    <w:rsid w:val="00904ECA"/>
    <w:rsid w:val="00907F97"/>
    <w:rsid w:val="00916238"/>
    <w:rsid w:val="009162EC"/>
    <w:rsid w:val="00917C45"/>
    <w:rsid w:val="0092253D"/>
    <w:rsid w:val="00925FA2"/>
    <w:rsid w:val="0092613E"/>
    <w:rsid w:val="00926F04"/>
    <w:rsid w:val="00932D99"/>
    <w:rsid w:val="00934643"/>
    <w:rsid w:val="00946A22"/>
    <w:rsid w:val="00952B82"/>
    <w:rsid w:val="00956073"/>
    <w:rsid w:val="00960BEC"/>
    <w:rsid w:val="00961AD3"/>
    <w:rsid w:val="00964B62"/>
    <w:rsid w:val="009670CA"/>
    <w:rsid w:val="0097181E"/>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C73"/>
    <w:rsid w:val="009C3D22"/>
    <w:rsid w:val="009C62D0"/>
    <w:rsid w:val="009C6981"/>
    <w:rsid w:val="009D129F"/>
    <w:rsid w:val="009D1873"/>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C5777"/>
    <w:rsid w:val="00AD1AC8"/>
    <w:rsid w:val="00AD5442"/>
    <w:rsid w:val="00AE0414"/>
    <w:rsid w:val="00AE22BD"/>
    <w:rsid w:val="00AE23F6"/>
    <w:rsid w:val="00AE2EDF"/>
    <w:rsid w:val="00AF11A6"/>
    <w:rsid w:val="00AF22CA"/>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6963"/>
    <w:rsid w:val="00B875B3"/>
    <w:rsid w:val="00B913C5"/>
    <w:rsid w:val="00B926CB"/>
    <w:rsid w:val="00B9328F"/>
    <w:rsid w:val="00BA0423"/>
    <w:rsid w:val="00BA1786"/>
    <w:rsid w:val="00BA2B80"/>
    <w:rsid w:val="00BA34AC"/>
    <w:rsid w:val="00BA4273"/>
    <w:rsid w:val="00BA64F1"/>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2885"/>
    <w:rsid w:val="00BF341F"/>
    <w:rsid w:val="00BF46CB"/>
    <w:rsid w:val="00BF5EB8"/>
    <w:rsid w:val="00C00281"/>
    <w:rsid w:val="00C01CE5"/>
    <w:rsid w:val="00C03C6A"/>
    <w:rsid w:val="00C043D5"/>
    <w:rsid w:val="00C0656C"/>
    <w:rsid w:val="00C107E9"/>
    <w:rsid w:val="00C145FB"/>
    <w:rsid w:val="00C14753"/>
    <w:rsid w:val="00C1588C"/>
    <w:rsid w:val="00C21B94"/>
    <w:rsid w:val="00C21D00"/>
    <w:rsid w:val="00C22051"/>
    <w:rsid w:val="00C22B84"/>
    <w:rsid w:val="00C231D8"/>
    <w:rsid w:val="00C273A2"/>
    <w:rsid w:val="00C31E32"/>
    <w:rsid w:val="00C35228"/>
    <w:rsid w:val="00C35906"/>
    <w:rsid w:val="00C36583"/>
    <w:rsid w:val="00C42C49"/>
    <w:rsid w:val="00C42EBE"/>
    <w:rsid w:val="00C4479A"/>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01B5"/>
    <w:rsid w:val="00C907D4"/>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2094"/>
    <w:rsid w:val="00CD3445"/>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36A3"/>
    <w:rsid w:val="00D26EA4"/>
    <w:rsid w:val="00D33932"/>
    <w:rsid w:val="00D34C53"/>
    <w:rsid w:val="00D351BB"/>
    <w:rsid w:val="00D35D8A"/>
    <w:rsid w:val="00D37164"/>
    <w:rsid w:val="00D4156E"/>
    <w:rsid w:val="00D41841"/>
    <w:rsid w:val="00D44EFA"/>
    <w:rsid w:val="00D47964"/>
    <w:rsid w:val="00D50B5D"/>
    <w:rsid w:val="00D51CEB"/>
    <w:rsid w:val="00D51F1C"/>
    <w:rsid w:val="00D52615"/>
    <w:rsid w:val="00D5324B"/>
    <w:rsid w:val="00D563D3"/>
    <w:rsid w:val="00D56542"/>
    <w:rsid w:val="00D56B5E"/>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820"/>
    <w:rsid w:val="00DF6DBB"/>
    <w:rsid w:val="00E02DB3"/>
    <w:rsid w:val="00E04F16"/>
    <w:rsid w:val="00E1080D"/>
    <w:rsid w:val="00E14773"/>
    <w:rsid w:val="00E14885"/>
    <w:rsid w:val="00E21D10"/>
    <w:rsid w:val="00E22AA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19EC"/>
    <w:rsid w:val="00E51A43"/>
    <w:rsid w:val="00E555AB"/>
    <w:rsid w:val="00E644A2"/>
    <w:rsid w:val="00E64CCC"/>
    <w:rsid w:val="00E677EB"/>
    <w:rsid w:val="00E70D18"/>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DEA"/>
    <w:rsid w:val="00EC132D"/>
    <w:rsid w:val="00EC4280"/>
    <w:rsid w:val="00EC5E31"/>
    <w:rsid w:val="00EC60D9"/>
    <w:rsid w:val="00EC64F3"/>
    <w:rsid w:val="00EC6557"/>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1C5A"/>
    <w:rsid w:val="00F159A8"/>
    <w:rsid w:val="00F177F0"/>
    <w:rsid w:val="00F22363"/>
    <w:rsid w:val="00F235F2"/>
    <w:rsid w:val="00F25E32"/>
    <w:rsid w:val="00F26CF6"/>
    <w:rsid w:val="00F27BE7"/>
    <w:rsid w:val="00F33E56"/>
    <w:rsid w:val="00F36AC5"/>
    <w:rsid w:val="00F42C96"/>
    <w:rsid w:val="00F4477B"/>
    <w:rsid w:val="00F47968"/>
    <w:rsid w:val="00F47CB5"/>
    <w:rsid w:val="00F47E91"/>
    <w:rsid w:val="00F51471"/>
    <w:rsid w:val="00F539C1"/>
    <w:rsid w:val="00F5604B"/>
    <w:rsid w:val="00F6064D"/>
    <w:rsid w:val="00F613A3"/>
    <w:rsid w:val="00F7184E"/>
    <w:rsid w:val="00F74B8A"/>
    <w:rsid w:val="00F76678"/>
    <w:rsid w:val="00F76B74"/>
    <w:rsid w:val="00F77E5E"/>
    <w:rsid w:val="00F83CF6"/>
    <w:rsid w:val="00F84329"/>
    <w:rsid w:val="00F85298"/>
    <w:rsid w:val="00F86C9F"/>
    <w:rsid w:val="00F87E8C"/>
    <w:rsid w:val="00F9574E"/>
    <w:rsid w:val="00F963A8"/>
    <w:rsid w:val="00F96E3D"/>
    <w:rsid w:val="00F96F36"/>
    <w:rsid w:val="00F972DB"/>
    <w:rsid w:val="00FA1CEA"/>
    <w:rsid w:val="00FA2BB7"/>
    <w:rsid w:val="00FA365A"/>
    <w:rsid w:val="00FA4BFD"/>
    <w:rsid w:val="00FB04F6"/>
    <w:rsid w:val="00FB09FD"/>
    <w:rsid w:val="00FB166B"/>
    <w:rsid w:val="00FB4D60"/>
    <w:rsid w:val="00FB7854"/>
    <w:rsid w:val="00FC24F2"/>
    <w:rsid w:val="00FC3EFA"/>
    <w:rsid w:val="00FC5238"/>
    <w:rsid w:val="00FC5B3C"/>
    <w:rsid w:val="00FD014E"/>
    <w:rsid w:val="00FD06A7"/>
    <w:rsid w:val="00FD2891"/>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42002">
      <w:bodyDiv w:val="1"/>
      <w:marLeft w:val="0"/>
      <w:marRight w:val="0"/>
      <w:marTop w:val="0"/>
      <w:marBottom w:val="0"/>
      <w:divBdr>
        <w:top w:val="none" w:sz="0" w:space="0" w:color="auto"/>
        <w:left w:val="none" w:sz="0" w:space="0" w:color="auto"/>
        <w:bottom w:val="none" w:sz="0" w:space="0" w:color="auto"/>
        <w:right w:val="none" w:sz="0" w:space="0" w:color="auto"/>
      </w:divBdr>
    </w:div>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1117021509">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23389-A5CB-4392-839D-94F78DB95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1049</Words>
  <Characters>5250</Characters>
  <Application>Microsoft Office Word</Application>
  <DocSecurity>0</DocSecurity>
  <Lines>43</Lines>
  <Paragraphs>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שמעון ה</cp:lastModifiedBy>
  <cp:revision>3</cp:revision>
  <cp:lastPrinted>2020-01-28T08:06:00Z</cp:lastPrinted>
  <dcterms:created xsi:type="dcterms:W3CDTF">2020-02-25T10:28:00Z</dcterms:created>
  <dcterms:modified xsi:type="dcterms:W3CDTF">2020-02-25T11:08:00Z</dcterms:modified>
</cp:coreProperties>
</file>